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37309" w14:textId="5D90F490" w:rsidR="001957C1" w:rsidRPr="0019204B" w:rsidRDefault="0019204B" w:rsidP="0019204B">
      <w:pPr>
        <w:spacing w:line="360" w:lineRule="auto"/>
        <w:rPr>
          <w:sz w:val="20"/>
          <w:szCs w:val="20"/>
        </w:rPr>
      </w:pPr>
      <w:r w:rsidRPr="0019204B">
        <w:rPr>
          <w:b/>
          <w:bCs/>
          <w:sz w:val="20"/>
          <w:szCs w:val="20"/>
        </w:rPr>
        <w:t>Bittern Books</w:t>
      </w:r>
      <w:r w:rsidR="00303D09" w:rsidRPr="0019204B">
        <w:rPr>
          <w:b/>
          <w:bCs/>
          <w:sz w:val="20"/>
          <w:szCs w:val="20"/>
        </w:rPr>
        <w:t xml:space="preserve"> strikes </w:t>
      </w:r>
      <w:r w:rsidR="00392F50" w:rsidRPr="0019204B">
        <w:rPr>
          <w:b/>
          <w:bCs/>
          <w:sz w:val="20"/>
          <w:szCs w:val="20"/>
        </w:rPr>
        <w:t xml:space="preserve">distribution </w:t>
      </w:r>
      <w:r w:rsidR="00303D09" w:rsidRPr="0019204B">
        <w:rPr>
          <w:b/>
          <w:bCs/>
          <w:sz w:val="20"/>
          <w:szCs w:val="20"/>
        </w:rPr>
        <w:t xml:space="preserve">deal with </w:t>
      </w:r>
      <w:r w:rsidR="00392F50" w:rsidRPr="0019204B">
        <w:rPr>
          <w:b/>
          <w:bCs/>
          <w:sz w:val="20"/>
          <w:szCs w:val="20"/>
        </w:rPr>
        <w:t>popular</w:t>
      </w:r>
      <w:r w:rsidR="00303D09" w:rsidRPr="0019204B">
        <w:rPr>
          <w:b/>
          <w:bCs/>
          <w:sz w:val="20"/>
          <w:szCs w:val="20"/>
        </w:rPr>
        <w:t xml:space="preserve"> Norfolk</w:t>
      </w:r>
      <w:r w:rsidR="00DF1C32">
        <w:rPr>
          <w:b/>
          <w:bCs/>
          <w:sz w:val="20"/>
          <w:szCs w:val="20"/>
        </w:rPr>
        <w:t>-</w:t>
      </w:r>
      <w:r w:rsidR="00303D09" w:rsidRPr="0019204B">
        <w:rPr>
          <w:b/>
          <w:bCs/>
          <w:sz w:val="20"/>
          <w:szCs w:val="20"/>
        </w:rPr>
        <w:t xml:space="preserve">inspired </w:t>
      </w:r>
      <w:r w:rsidR="002D0892" w:rsidRPr="0019204B">
        <w:rPr>
          <w:b/>
          <w:bCs/>
          <w:sz w:val="20"/>
          <w:szCs w:val="20"/>
        </w:rPr>
        <w:t>crime writer</w:t>
      </w:r>
    </w:p>
    <w:p w14:paraId="0F89C460" w14:textId="77777777" w:rsidR="00303D09" w:rsidRPr="0019204B" w:rsidRDefault="00303D09" w:rsidP="0019204B">
      <w:pPr>
        <w:spacing w:line="360" w:lineRule="auto"/>
        <w:rPr>
          <w:sz w:val="20"/>
          <w:szCs w:val="20"/>
        </w:rPr>
      </w:pPr>
    </w:p>
    <w:p w14:paraId="1E508DA7" w14:textId="0DA7C16E" w:rsidR="00303D09" w:rsidRPr="0019204B" w:rsidRDefault="00303D09" w:rsidP="0019204B">
      <w:pPr>
        <w:spacing w:line="360" w:lineRule="auto"/>
        <w:rPr>
          <w:i/>
          <w:iCs/>
          <w:sz w:val="20"/>
          <w:szCs w:val="20"/>
        </w:rPr>
      </w:pPr>
      <w:r w:rsidRPr="0019204B">
        <w:rPr>
          <w:i/>
          <w:iCs/>
          <w:sz w:val="20"/>
          <w:szCs w:val="20"/>
        </w:rPr>
        <w:t xml:space="preserve">Judi Daykin’s popular </w:t>
      </w:r>
      <w:r w:rsidR="0019204B">
        <w:rPr>
          <w:i/>
          <w:iCs/>
          <w:sz w:val="20"/>
          <w:szCs w:val="20"/>
        </w:rPr>
        <w:t xml:space="preserve">DS </w:t>
      </w:r>
      <w:r w:rsidR="00113595" w:rsidRPr="0019204B">
        <w:rPr>
          <w:i/>
          <w:iCs/>
          <w:sz w:val="20"/>
          <w:szCs w:val="20"/>
        </w:rPr>
        <w:t xml:space="preserve">Sara Hirst </w:t>
      </w:r>
      <w:r w:rsidR="0019204B">
        <w:rPr>
          <w:i/>
          <w:iCs/>
          <w:sz w:val="20"/>
          <w:szCs w:val="20"/>
        </w:rPr>
        <w:t>crime</w:t>
      </w:r>
      <w:r w:rsidRPr="0019204B">
        <w:rPr>
          <w:i/>
          <w:iCs/>
          <w:sz w:val="20"/>
          <w:szCs w:val="20"/>
        </w:rPr>
        <w:t xml:space="preserve"> series set in Norfolk </w:t>
      </w:r>
      <w:r w:rsidR="00074F34" w:rsidRPr="0019204B">
        <w:rPr>
          <w:i/>
          <w:iCs/>
          <w:sz w:val="20"/>
          <w:szCs w:val="20"/>
        </w:rPr>
        <w:t>is</w:t>
      </w:r>
      <w:r w:rsidRPr="0019204B">
        <w:rPr>
          <w:i/>
          <w:iCs/>
          <w:sz w:val="20"/>
          <w:szCs w:val="20"/>
        </w:rPr>
        <w:t xml:space="preserve"> now available for the first time</w:t>
      </w:r>
      <w:r w:rsidR="0019204B">
        <w:rPr>
          <w:i/>
          <w:iCs/>
          <w:sz w:val="20"/>
          <w:szCs w:val="20"/>
        </w:rPr>
        <w:t xml:space="preserve"> in print</w:t>
      </w:r>
      <w:r w:rsidRPr="0019204B">
        <w:rPr>
          <w:i/>
          <w:iCs/>
          <w:sz w:val="20"/>
          <w:szCs w:val="20"/>
        </w:rPr>
        <w:t xml:space="preserve">, </w:t>
      </w:r>
      <w:r w:rsidR="0019204B">
        <w:rPr>
          <w:i/>
          <w:iCs/>
          <w:sz w:val="20"/>
          <w:szCs w:val="20"/>
        </w:rPr>
        <w:t>through</w:t>
      </w:r>
      <w:r w:rsidRPr="0019204B">
        <w:rPr>
          <w:i/>
          <w:iCs/>
          <w:sz w:val="20"/>
          <w:szCs w:val="20"/>
        </w:rPr>
        <w:t xml:space="preserve"> select Norfolk </w:t>
      </w:r>
      <w:r w:rsidR="0019204B">
        <w:rPr>
          <w:i/>
          <w:iCs/>
          <w:sz w:val="20"/>
          <w:szCs w:val="20"/>
        </w:rPr>
        <w:t>retailers</w:t>
      </w:r>
      <w:r w:rsidRPr="0019204B">
        <w:rPr>
          <w:i/>
          <w:iCs/>
          <w:sz w:val="20"/>
          <w:szCs w:val="20"/>
        </w:rPr>
        <w:t xml:space="preserve"> and online via Bittern Books</w:t>
      </w:r>
    </w:p>
    <w:p w14:paraId="2B6A8D33" w14:textId="77777777" w:rsidR="00303D09" w:rsidRPr="0019204B" w:rsidRDefault="00303D09" w:rsidP="0019204B">
      <w:pPr>
        <w:spacing w:line="360" w:lineRule="auto"/>
        <w:rPr>
          <w:i/>
          <w:iCs/>
          <w:sz w:val="20"/>
          <w:szCs w:val="20"/>
        </w:rPr>
      </w:pPr>
    </w:p>
    <w:p w14:paraId="1C5CD9CD" w14:textId="64DD8D43" w:rsidR="006B7581" w:rsidRPr="0019204B" w:rsidRDefault="00713096" w:rsidP="0019204B">
      <w:pPr>
        <w:spacing w:line="360" w:lineRule="auto"/>
        <w:rPr>
          <w:sz w:val="20"/>
          <w:szCs w:val="20"/>
        </w:rPr>
      </w:pPr>
      <w:r w:rsidRPr="0019204B">
        <w:rPr>
          <w:sz w:val="20"/>
          <w:szCs w:val="20"/>
        </w:rPr>
        <w:t>T</w:t>
      </w:r>
      <w:r w:rsidR="00303D09" w:rsidRPr="0019204B">
        <w:rPr>
          <w:sz w:val="20"/>
          <w:szCs w:val="20"/>
        </w:rPr>
        <w:t xml:space="preserve">he popularity of </w:t>
      </w:r>
      <w:r w:rsidRPr="0019204B">
        <w:rPr>
          <w:sz w:val="20"/>
          <w:szCs w:val="20"/>
        </w:rPr>
        <w:t>e-books</w:t>
      </w:r>
      <w:r w:rsidR="00303D09" w:rsidRPr="0019204B">
        <w:rPr>
          <w:sz w:val="20"/>
          <w:szCs w:val="20"/>
        </w:rPr>
        <w:t xml:space="preserve"> is</w:t>
      </w:r>
      <w:r w:rsidRPr="0019204B">
        <w:rPr>
          <w:sz w:val="20"/>
          <w:szCs w:val="20"/>
        </w:rPr>
        <w:t xml:space="preserve"> steadily rising</w:t>
      </w:r>
      <w:r w:rsidR="002044A2" w:rsidRPr="0019204B">
        <w:rPr>
          <w:sz w:val="20"/>
          <w:szCs w:val="20"/>
        </w:rPr>
        <w:t xml:space="preserve">, but some occasions </w:t>
      </w:r>
      <w:r w:rsidR="002D0892" w:rsidRPr="0019204B">
        <w:rPr>
          <w:sz w:val="20"/>
          <w:szCs w:val="20"/>
        </w:rPr>
        <w:t>still call for the physical</w:t>
      </w:r>
      <w:r w:rsidR="00113595" w:rsidRPr="0019204B">
        <w:rPr>
          <w:sz w:val="20"/>
          <w:szCs w:val="20"/>
        </w:rPr>
        <w:t xml:space="preserve">. </w:t>
      </w:r>
      <w:r w:rsidR="007E282E" w:rsidRPr="0019204B">
        <w:rPr>
          <w:sz w:val="20"/>
          <w:szCs w:val="20"/>
        </w:rPr>
        <w:t>Many</w:t>
      </w:r>
      <w:r w:rsidR="002044A2" w:rsidRPr="0019204B">
        <w:rPr>
          <w:sz w:val="20"/>
          <w:szCs w:val="20"/>
        </w:rPr>
        <w:t xml:space="preserve"> shops in tourist hot spots like the Norfolk Broads </w:t>
      </w:r>
      <w:r w:rsidR="00074F34" w:rsidRPr="0019204B">
        <w:rPr>
          <w:sz w:val="20"/>
          <w:szCs w:val="20"/>
        </w:rPr>
        <w:t xml:space="preserve">see </w:t>
      </w:r>
      <w:r w:rsidR="002044A2" w:rsidRPr="0019204B">
        <w:rPr>
          <w:sz w:val="20"/>
          <w:szCs w:val="20"/>
        </w:rPr>
        <w:t>increas</w:t>
      </w:r>
      <w:r w:rsidR="00E732C1">
        <w:rPr>
          <w:sz w:val="20"/>
          <w:szCs w:val="20"/>
        </w:rPr>
        <w:t>ed</w:t>
      </w:r>
      <w:r w:rsidR="005E14E3">
        <w:rPr>
          <w:sz w:val="20"/>
          <w:szCs w:val="20"/>
        </w:rPr>
        <w:t xml:space="preserve"> book </w:t>
      </w:r>
      <w:r w:rsidR="002044A2" w:rsidRPr="0019204B">
        <w:rPr>
          <w:sz w:val="20"/>
          <w:szCs w:val="20"/>
        </w:rPr>
        <w:t>sales during</w:t>
      </w:r>
      <w:r w:rsidR="00DF1C32">
        <w:rPr>
          <w:sz w:val="20"/>
          <w:szCs w:val="20"/>
        </w:rPr>
        <w:t xml:space="preserve"> the</w:t>
      </w:r>
      <w:r w:rsidR="002044A2" w:rsidRPr="0019204B">
        <w:rPr>
          <w:sz w:val="20"/>
          <w:szCs w:val="20"/>
        </w:rPr>
        <w:t xml:space="preserve"> </w:t>
      </w:r>
      <w:r w:rsidR="00E732C1">
        <w:rPr>
          <w:sz w:val="20"/>
          <w:szCs w:val="20"/>
        </w:rPr>
        <w:t>holiday</w:t>
      </w:r>
      <w:r w:rsidR="00E732C1" w:rsidRPr="0019204B">
        <w:rPr>
          <w:sz w:val="20"/>
          <w:szCs w:val="20"/>
        </w:rPr>
        <w:t xml:space="preserve"> </w:t>
      </w:r>
      <w:r w:rsidR="002044A2" w:rsidRPr="0019204B">
        <w:rPr>
          <w:sz w:val="20"/>
          <w:szCs w:val="20"/>
        </w:rPr>
        <w:t>season</w:t>
      </w:r>
      <w:r w:rsidR="00074F34" w:rsidRPr="0019204B">
        <w:rPr>
          <w:sz w:val="20"/>
          <w:szCs w:val="20"/>
        </w:rPr>
        <w:t>.</w:t>
      </w:r>
      <w:r w:rsidR="002044A2" w:rsidRPr="0019204B">
        <w:rPr>
          <w:sz w:val="20"/>
          <w:szCs w:val="20"/>
        </w:rPr>
        <w:t xml:space="preserve"> </w:t>
      </w:r>
      <w:r w:rsidR="00E732C1">
        <w:rPr>
          <w:sz w:val="20"/>
          <w:szCs w:val="20"/>
        </w:rPr>
        <w:t>Crime fiction set in Norfolk is particularly popular</w:t>
      </w:r>
      <w:r w:rsidR="0019204B">
        <w:rPr>
          <w:sz w:val="20"/>
          <w:szCs w:val="20"/>
        </w:rPr>
        <w:t xml:space="preserve">, with authors like David Blake </w:t>
      </w:r>
      <w:r w:rsidR="00C25D7E">
        <w:rPr>
          <w:sz w:val="20"/>
          <w:szCs w:val="20"/>
        </w:rPr>
        <w:t xml:space="preserve">and Elly Griffiths </w:t>
      </w:r>
      <w:r w:rsidR="00E732C1">
        <w:rPr>
          <w:sz w:val="20"/>
          <w:szCs w:val="20"/>
        </w:rPr>
        <w:t>building</w:t>
      </w:r>
      <w:r w:rsidR="00752F12">
        <w:rPr>
          <w:sz w:val="20"/>
          <w:szCs w:val="20"/>
        </w:rPr>
        <w:t xml:space="preserve"> s</w:t>
      </w:r>
      <w:r w:rsidR="0019204B">
        <w:rPr>
          <w:sz w:val="20"/>
          <w:szCs w:val="20"/>
        </w:rPr>
        <w:t xml:space="preserve">ignificant local </w:t>
      </w:r>
      <w:r w:rsidR="00E732C1">
        <w:rPr>
          <w:sz w:val="20"/>
          <w:szCs w:val="20"/>
        </w:rPr>
        <w:t>fanbase</w:t>
      </w:r>
      <w:r w:rsidR="002044A2" w:rsidRPr="0019204B">
        <w:rPr>
          <w:sz w:val="20"/>
          <w:szCs w:val="20"/>
        </w:rPr>
        <w:t xml:space="preserve">. </w:t>
      </w:r>
      <w:r w:rsidR="007E282E" w:rsidRPr="0019204B">
        <w:rPr>
          <w:sz w:val="20"/>
          <w:szCs w:val="20"/>
        </w:rPr>
        <w:t>Until recently</w:t>
      </w:r>
      <w:r w:rsidR="002044A2" w:rsidRPr="0019204B">
        <w:rPr>
          <w:sz w:val="20"/>
          <w:szCs w:val="20"/>
        </w:rPr>
        <w:t xml:space="preserve"> Judi Daykin</w:t>
      </w:r>
      <w:r w:rsidR="007E282E" w:rsidRPr="0019204B">
        <w:rPr>
          <w:sz w:val="20"/>
          <w:szCs w:val="20"/>
        </w:rPr>
        <w:t xml:space="preserve">’s popular </w:t>
      </w:r>
      <w:r w:rsidR="00DF1C32">
        <w:rPr>
          <w:sz w:val="20"/>
          <w:szCs w:val="20"/>
        </w:rPr>
        <w:t xml:space="preserve">DS </w:t>
      </w:r>
      <w:r w:rsidR="00F13941" w:rsidRPr="0019204B">
        <w:rPr>
          <w:sz w:val="20"/>
          <w:szCs w:val="20"/>
        </w:rPr>
        <w:t>Sara Hirst</w:t>
      </w:r>
      <w:r w:rsidR="007E282E" w:rsidRPr="0019204B">
        <w:rPr>
          <w:sz w:val="20"/>
          <w:szCs w:val="20"/>
        </w:rPr>
        <w:t xml:space="preserve"> crime series</w:t>
      </w:r>
      <w:r w:rsidR="005E14E3">
        <w:rPr>
          <w:sz w:val="20"/>
          <w:szCs w:val="20"/>
        </w:rPr>
        <w:t>, also set in Norfolk,</w:t>
      </w:r>
      <w:r w:rsidR="007E282E" w:rsidRPr="0019204B">
        <w:rPr>
          <w:sz w:val="20"/>
          <w:szCs w:val="20"/>
        </w:rPr>
        <w:t xml:space="preserve"> </w:t>
      </w:r>
      <w:r w:rsidR="00C118B3">
        <w:rPr>
          <w:sz w:val="20"/>
          <w:szCs w:val="20"/>
        </w:rPr>
        <w:t xml:space="preserve">was </w:t>
      </w:r>
      <w:r w:rsidR="007E282E" w:rsidRPr="0019204B">
        <w:rPr>
          <w:sz w:val="20"/>
          <w:szCs w:val="20"/>
        </w:rPr>
        <w:t xml:space="preserve">only available </w:t>
      </w:r>
      <w:r w:rsidR="00752F12">
        <w:rPr>
          <w:sz w:val="20"/>
          <w:szCs w:val="20"/>
        </w:rPr>
        <w:t>in</w:t>
      </w:r>
      <w:r w:rsidR="002044A2" w:rsidRPr="0019204B">
        <w:rPr>
          <w:sz w:val="20"/>
          <w:szCs w:val="20"/>
        </w:rPr>
        <w:t xml:space="preserve"> </w:t>
      </w:r>
      <w:r w:rsidR="006A6223" w:rsidRPr="0019204B">
        <w:rPr>
          <w:sz w:val="20"/>
          <w:szCs w:val="20"/>
        </w:rPr>
        <w:t>e-</w:t>
      </w:r>
      <w:r w:rsidR="002044A2" w:rsidRPr="0019204B">
        <w:rPr>
          <w:sz w:val="20"/>
          <w:szCs w:val="20"/>
        </w:rPr>
        <w:t xml:space="preserve">book </w:t>
      </w:r>
      <w:r w:rsidR="00C118B3">
        <w:rPr>
          <w:sz w:val="20"/>
          <w:szCs w:val="20"/>
        </w:rPr>
        <w:t xml:space="preserve">format </w:t>
      </w:r>
      <w:r w:rsidR="002044A2" w:rsidRPr="0019204B">
        <w:rPr>
          <w:sz w:val="20"/>
          <w:szCs w:val="20"/>
        </w:rPr>
        <w:t xml:space="preserve">through </w:t>
      </w:r>
      <w:r w:rsidR="00F13941" w:rsidRPr="0019204B">
        <w:rPr>
          <w:sz w:val="20"/>
          <w:szCs w:val="20"/>
        </w:rPr>
        <w:t>Joffe Books</w:t>
      </w:r>
      <w:r w:rsidR="007E282E" w:rsidRPr="0019204B">
        <w:rPr>
          <w:sz w:val="20"/>
          <w:szCs w:val="20"/>
        </w:rPr>
        <w:t>.</w:t>
      </w:r>
      <w:r w:rsidR="002044A2" w:rsidRPr="0019204B">
        <w:rPr>
          <w:sz w:val="20"/>
          <w:szCs w:val="20"/>
        </w:rPr>
        <w:t xml:space="preserve"> </w:t>
      </w:r>
      <w:r w:rsidR="007E282E" w:rsidRPr="0019204B">
        <w:rPr>
          <w:sz w:val="20"/>
          <w:szCs w:val="20"/>
        </w:rPr>
        <w:t>After striking</w:t>
      </w:r>
      <w:r w:rsidR="002044A2" w:rsidRPr="0019204B">
        <w:rPr>
          <w:sz w:val="20"/>
          <w:szCs w:val="20"/>
        </w:rPr>
        <w:t xml:space="preserve"> a deal with wholesaler Bittern Books, </w:t>
      </w:r>
      <w:r w:rsidR="00752F12">
        <w:rPr>
          <w:sz w:val="20"/>
          <w:szCs w:val="20"/>
        </w:rPr>
        <w:t>which specialises in supplying East Anglian retailers with local books, maps and guides</w:t>
      </w:r>
      <w:r w:rsidR="006B7581" w:rsidRPr="0019204B">
        <w:rPr>
          <w:sz w:val="20"/>
          <w:szCs w:val="20"/>
        </w:rPr>
        <w:t xml:space="preserve">, the first three </w:t>
      </w:r>
      <w:r w:rsidR="00E732C1">
        <w:rPr>
          <w:sz w:val="20"/>
          <w:szCs w:val="20"/>
        </w:rPr>
        <w:t xml:space="preserve">books </w:t>
      </w:r>
      <w:r w:rsidR="00752F12">
        <w:rPr>
          <w:sz w:val="20"/>
          <w:szCs w:val="20"/>
        </w:rPr>
        <w:t>in</w:t>
      </w:r>
      <w:r w:rsidR="006B7581" w:rsidRPr="0019204B">
        <w:rPr>
          <w:sz w:val="20"/>
          <w:szCs w:val="20"/>
        </w:rPr>
        <w:t xml:space="preserve"> the series are now available</w:t>
      </w:r>
      <w:r w:rsidR="00853F80" w:rsidRPr="0019204B">
        <w:rPr>
          <w:sz w:val="20"/>
          <w:szCs w:val="20"/>
        </w:rPr>
        <w:t xml:space="preserve"> </w:t>
      </w:r>
      <w:r w:rsidR="006B7581" w:rsidRPr="0019204B">
        <w:rPr>
          <w:sz w:val="20"/>
          <w:szCs w:val="20"/>
        </w:rPr>
        <w:t>in prin</w:t>
      </w:r>
      <w:r w:rsidR="0019204B">
        <w:rPr>
          <w:sz w:val="20"/>
          <w:szCs w:val="20"/>
        </w:rPr>
        <w:t>t</w:t>
      </w:r>
      <w:r w:rsidR="00752F12">
        <w:rPr>
          <w:sz w:val="20"/>
          <w:szCs w:val="20"/>
        </w:rPr>
        <w:t>.</w:t>
      </w:r>
      <w:r w:rsidR="006B7581" w:rsidRPr="0019204B">
        <w:rPr>
          <w:sz w:val="20"/>
          <w:szCs w:val="20"/>
        </w:rPr>
        <w:t xml:space="preserve"> </w:t>
      </w:r>
    </w:p>
    <w:p w14:paraId="2A5CF55C" w14:textId="77777777" w:rsidR="008472C7" w:rsidRPr="0019204B" w:rsidRDefault="008472C7" w:rsidP="0019204B">
      <w:pPr>
        <w:spacing w:line="360" w:lineRule="auto"/>
        <w:rPr>
          <w:sz w:val="20"/>
          <w:szCs w:val="20"/>
        </w:rPr>
      </w:pPr>
    </w:p>
    <w:p w14:paraId="13B733D7" w14:textId="1D100785" w:rsidR="008472C7" w:rsidRPr="0019204B" w:rsidRDefault="00F221CB" w:rsidP="0019204B">
      <w:pPr>
        <w:spacing w:line="360" w:lineRule="auto"/>
        <w:rPr>
          <w:sz w:val="20"/>
          <w:szCs w:val="20"/>
        </w:rPr>
      </w:pPr>
      <w:r w:rsidRPr="0019204B">
        <w:rPr>
          <w:sz w:val="20"/>
          <w:szCs w:val="20"/>
        </w:rPr>
        <w:t>“</w:t>
      </w:r>
      <w:r w:rsidR="00F13941" w:rsidRPr="0019204B">
        <w:rPr>
          <w:sz w:val="20"/>
          <w:szCs w:val="20"/>
        </w:rPr>
        <w:t xml:space="preserve">I was aware of Bittern Books for a while, but as Joffe Books </w:t>
      </w:r>
      <w:r w:rsidR="00DF1C32">
        <w:rPr>
          <w:sz w:val="20"/>
          <w:szCs w:val="20"/>
        </w:rPr>
        <w:t>is</w:t>
      </w:r>
      <w:r w:rsidR="00F13941" w:rsidRPr="0019204B">
        <w:rPr>
          <w:sz w:val="20"/>
          <w:szCs w:val="20"/>
        </w:rPr>
        <w:t xml:space="preserve"> my publisher, I couldn’t reach out directly myself,” says Judi Daykin.</w:t>
      </w:r>
    </w:p>
    <w:p w14:paraId="46B277E8" w14:textId="77777777" w:rsidR="00F13941" w:rsidRPr="0019204B" w:rsidRDefault="00F13941" w:rsidP="0019204B">
      <w:pPr>
        <w:spacing w:line="360" w:lineRule="auto"/>
        <w:rPr>
          <w:sz w:val="20"/>
          <w:szCs w:val="20"/>
        </w:rPr>
      </w:pPr>
    </w:p>
    <w:p w14:paraId="238BC2E5" w14:textId="6F67F5BC" w:rsidR="00F13941" w:rsidRDefault="00F13941" w:rsidP="0019204B">
      <w:pPr>
        <w:spacing w:line="360" w:lineRule="auto"/>
        <w:rPr>
          <w:sz w:val="20"/>
          <w:szCs w:val="20"/>
        </w:rPr>
      </w:pPr>
      <w:r w:rsidRPr="0019204B">
        <w:rPr>
          <w:sz w:val="20"/>
          <w:szCs w:val="20"/>
        </w:rPr>
        <w:t xml:space="preserve">A few months </w:t>
      </w:r>
      <w:proofErr w:type="gramStart"/>
      <w:r w:rsidRPr="0019204B">
        <w:rPr>
          <w:sz w:val="20"/>
          <w:szCs w:val="20"/>
        </w:rPr>
        <w:t>ago</w:t>
      </w:r>
      <w:proofErr w:type="gramEnd"/>
      <w:r w:rsidR="005735FE">
        <w:rPr>
          <w:sz w:val="20"/>
          <w:szCs w:val="20"/>
        </w:rPr>
        <w:t xml:space="preserve"> a</w:t>
      </w:r>
      <w:r w:rsidR="00752F12">
        <w:rPr>
          <w:sz w:val="20"/>
          <w:szCs w:val="20"/>
        </w:rPr>
        <w:t xml:space="preserve"> </w:t>
      </w:r>
      <w:r w:rsidR="0019204B">
        <w:rPr>
          <w:sz w:val="20"/>
          <w:szCs w:val="20"/>
        </w:rPr>
        <w:t>retailer client</w:t>
      </w:r>
      <w:r w:rsidR="005735FE">
        <w:rPr>
          <w:sz w:val="20"/>
          <w:szCs w:val="20"/>
        </w:rPr>
        <w:t xml:space="preserve"> </w:t>
      </w:r>
      <w:r w:rsidRPr="0019204B">
        <w:rPr>
          <w:sz w:val="20"/>
          <w:szCs w:val="20"/>
        </w:rPr>
        <w:t>asked</w:t>
      </w:r>
      <w:r w:rsidR="00752F12">
        <w:rPr>
          <w:sz w:val="20"/>
          <w:szCs w:val="20"/>
        </w:rPr>
        <w:t xml:space="preserve"> Steve</w:t>
      </w:r>
      <w:r w:rsidRPr="0019204B">
        <w:rPr>
          <w:sz w:val="20"/>
          <w:szCs w:val="20"/>
        </w:rPr>
        <w:t xml:space="preserve"> </w:t>
      </w:r>
      <w:r w:rsidR="005735FE">
        <w:rPr>
          <w:sz w:val="20"/>
          <w:szCs w:val="20"/>
        </w:rPr>
        <w:t xml:space="preserve">Haines, owner of Bittern Books, </w:t>
      </w:r>
      <w:r w:rsidRPr="0019204B">
        <w:rPr>
          <w:sz w:val="20"/>
          <w:szCs w:val="20"/>
        </w:rPr>
        <w:t xml:space="preserve">if he’d </w:t>
      </w:r>
      <w:r w:rsidR="00113595" w:rsidRPr="0019204B">
        <w:rPr>
          <w:sz w:val="20"/>
          <w:szCs w:val="20"/>
        </w:rPr>
        <w:t>come across Judi’s work.</w:t>
      </w:r>
      <w:r w:rsidRPr="0019204B">
        <w:rPr>
          <w:sz w:val="20"/>
          <w:szCs w:val="20"/>
        </w:rPr>
        <w:t xml:space="preserve"> Steve promptly downloaded</w:t>
      </w:r>
      <w:r w:rsidR="00DF1C32">
        <w:rPr>
          <w:sz w:val="20"/>
          <w:szCs w:val="20"/>
        </w:rPr>
        <w:t xml:space="preserve"> ‘Under Violent Skies’,</w:t>
      </w:r>
      <w:r w:rsidRPr="0019204B">
        <w:rPr>
          <w:sz w:val="20"/>
          <w:szCs w:val="20"/>
        </w:rPr>
        <w:t xml:space="preserve"> the first in </w:t>
      </w:r>
      <w:r w:rsidR="00DF1C32">
        <w:rPr>
          <w:sz w:val="20"/>
          <w:szCs w:val="20"/>
        </w:rPr>
        <w:t>her</w:t>
      </w:r>
      <w:r w:rsidRPr="0019204B">
        <w:rPr>
          <w:sz w:val="20"/>
          <w:szCs w:val="20"/>
        </w:rPr>
        <w:t xml:space="preserve"> </w:t>
      </w:r>
      <w:r w:rsidR="00DF1C32">
        <w:rPr>
          <w:sz w:val="20"/>
          <w:szCs w:val="20"/>
        </w:rPr>
        <w:t xml:space="preserve">DS </w:t>
      </w:r>
      <w:r w:rsidRPr="0019204B">
        <w:rPr>
          <w:sz w:val="20"/>
          <w:szCs w:val="20"/>
        </w:rPr>
        <w:t>Sara Hirst series</w:t>
      </w:r>
      <w:r w:rsidR="00DF1C32">
        <w:rPr>
          <w:sz w:val="20"/>
          <w:szCs w:val="20"/>
        </w:rPr>
        <w:t>. S</w:t>
      </w:r>
      <w:r w:rsidR="005E14E3">
        <w:rPr>
          <w:sz w:val="20"/>
          <w:szCs w:val="20"/>
        </w:rPr>
        <w:t>oon after</w:t>
      </w:r>
      <w:r w:rsidR="00DF1C32">
        <w:rPr>
          <w:sz w:val="20"/>
          <w:szCs w:val="20"/>
        </w:rPr>
        <w:t>, he</w:t>
      </w:r>
      <w:r w:rsidRPr="0019204B">
        <w:rPr>
          <w:sz w:val="20"/>
          <w:szCs w:val="20"/>
        </w:rPr>
        <w:t xml:space="preserve"> approached Judi and Joffe Books to offer a physical distribution deal.</w:t>
      </w:r>
    </w:p>
    <w:p w14:paraId="509A75FB" w14:textId="77777777" w:rsidR="00DF1C32" w:rsidRDefault="00DF1C32" w:rsidP="0019204B">
      <w:pPr>
        <w:spacing w:line="360" w:lineRule="auto"/>
        <w:rPr>
          <w:sz w:val="20"/>
          <w:szCs w:val="20"/>
        </w:rPr>
      </w:pPr>
    </w:p>
    <w:p w14:paraId="382F5820" w14:textId="44EAF6EF" w:rsidR="00DF1C32" w:rsidRPr="0019204B" w:rsidRDefault="00DF1C32" w:rsidP="00DF1C32">
      <w:pPr>
        <w:spacing w:line="360" w:lineRule="auto"/>
        <w:rPr>
          <w:sz w:val="20"/>
          <w:szCs w:val="20"/>
        </w:rPr>
      </w:pPr>
      <w:r w:rsidRPr="0019204B">
        <w:rPr>
          <w:sz w:val="20"/>
          <w:szCs w:val="20"/>
        </w:rPr>
        <w:t>“I’m always on the lo</w:t>
      </w:r>
      <w:r w:rsidR="00E732C1">
        <w:rPr>
          <w:sz w:val="20"/>
          <w:szCs w:val="20"/>
        </w:rPr>
        <w:t>o</w:t>
      </w:r>
      <w:r w:rsidRPr="0019204B">
        <w:rPr>
          <w:sz w:val="20"/>
          <w:szCs w:val="20"/>
        </w:rPr>
        <w:t xml:space="preserve">kout for new authors and e-books are a good source,” says Steve. “There are quite a few authors who have published this way but </w:t>
      </w:r>
      <w:r>
        <w:rPr>
          <w:sz w:val="20"/>
          <w:szCs w:val="20"/>
        </w:rPr>
        <w:t xml:space="preserve">are </w:t>
      </w:r>
      <w:r w:rsidRPr="0019204B">
        <w:rPr>
          <w:sz w:val="20"/>
          <w:szCs w:val="20"/>
        </w:rPr>
        <w:t>not</w:t>
      </w:r>
      <w:r>
        <w:rPr>
          <w:sz w:val="20"/>
          <w:szCs w:val="20"/>
        </w:rPr>
        <w:t xml:space="preserve"> yet</w:t>
      </w:r>
      <w:r w:rsidRPr="0019204B">
        <w:rPr>
          <w:sz w:val="20"/>
          <w:szCs w:val="20"/>
        </w:rPr>
        <w:t xml:space="preserve"> in</w:t>
      </w:r>
      <w:r w:rsidR="00E732C1">
        <w:rPr>
          <w:sz w:val="20"/>
          <w:szCs w:val="20"/>
        </w:rPr>
        <w:t xml:space="preserve"> </w:t>
      </w:r>
      <w:r w:rsidRPr="0019204B">
        <w:rPr>
          <w:sz w:val="20"/>
          <w:szCs w:val="20"/>
        </w:rPr>
        <w:t xml:space="preserve">print. My first </w:t>
      </w:r>
      <w:r w:rsidR="00E732C1">
        <w:rPr>
          <w:sz w:val="20"/>
          <w:szCs w:val="20"/>
        </w:rPr>
        <w:t>step</w:t>
      </w:r>
      <w:r w:rsidRPr="0019204B">
        <w:rPr>
          <w:sz w:val="20"/>
          <w:szCs w:val="20"/>
        </w:rPr>
        <w:t xml:space="preserve"> is to read their work, firstly </w:t>
      </w:r>
      <w:r>
        <w:rPr>
          <w:sz w:val="20"/>
          <w:szCs w:val="20"/>
        </w:rPr>
        <w:t xml:space="preserve">to see </w:t>
      </w:r>
      <w:r w:rsidRPr="0019204B">
        <w:rPr>
          <w:sz w:val="20"/>
          <w:szCs w:val="20"/>
        </w:rPr>
        <w:t>if I think it’s any good</w:t>
      </w:r>
      <w:r>
        <w:rPr>
          <w:sz w:val="20"/>
          <w:szCs w:val="20"/>
        </w:rPr>
        <w:t>,</w:t>
      </w:r>
      <w:r w:rsidRPr="0019204B">
        <w:rPr>
          <w:sz w:val="20"/>
          <w:szCs w:val="20"/>
        </w:rPr>
        <w:t xml:space="preserve"> but also </w:t>
      </w:r>
      <w:r>
        <w:rPr>
          <w:sz w:val="20"/>
          <w:szCs w:val="20"/>
        </w:rPr>
        <w:t>to assess if I think it</w:t>
      </w:r>
      <w:r w:rsidRPr="0019204B">
        <w:rPr>
          <w:sz w:val="20"/>
          <w:szCs w:val="20"/>
        </w:rPr>
        <w:t xml:space="preserve"> will sell in Norfolk.</w:t>
      </w:r>
    </w:p>
    <w:p w14:paraId="18B378D6" w14:textId="3BE038EE" w:rsidR="00DF1C32" w:rsidRDefault="00DF1C32" w:rsidP="00DF1C32">
      <w:pPr>
        <w:spacing w:line="360" w:lineRule="auto"/>
        <w:rPr>
          <w:sz w:val="20"/>
          <w:szCs w:val="20"/>
        </w:rPr>
      </w:pPr>
      <w:r w:rsidRPr="0019204B">
        <w:rPr>
          <w:sz w:val="20"/>
          <w:szCs w:val="20"/>
        </w:rPr>
        <w:br/>
        <w:t>“</w:t>
      </w:r>
      <w:r>
        <w:rPr>
          <w:sz w:val="20"/>
          <w:szCs w:val="20"/>
        </w:rPr>
        <w:t xml:space="preserve">As soon as I started reading ‘Under Violent Skies’ </w:t>
      </w:r>
      <w:r w:rsidRPr="0019204B">
        <w:rPr>
          <w:sz w:val="20"/>
          <w:szCs w:val="20"/>
        </w:rPr>
        <w:t>I realised it was a real page turner</w:t>
      </w:r>
      <w:r>
        <w:rPr>
          <w:sz w:val="20"/>
          <w:szCs w:val="20"/>
        </w:rPr>
        <w:t xml:space="preserve">. </w:t>
      </w:r>
      <w:r w:rsidRPr="0019204B">
        <w:rPr>
          <w:sz w:val="20"/>
          <w:szCs w:val="20"/>
        </w:rPr>
        <w:t xml:space="preserve"> Judi’s books are all set locally, using locations around North Norfolk </w:t>
      </w:r>
      <w:r w:rsidR="00C25D7E">
        <w:rPr>
          <w:sz w:val="20"/>
          <w:szCs w:val="20"/>
        </w:rPr>
        <w:t xml:space="preserve">that </w:t>
      </w:r>
      <w:r w:rsidRPr="0019204B">
        <w:rPr>
          <w:sz w:val="20"/>
          <w:szCs w:val="20"/>
        </w:rPr>
        <w:t>locals and visitors will be very familiar with.</w:t>
      </w:r>
      <w:r w:rsidR="00431261">
        <w:rPr>
          <w:sz w:val="20"/>
          <w:szCs w:val="20"/>
        </w:rPr>
        <w:t>”</w:t>
      </w:r>
    </w:p>
    <w:p w14:paraId="74F2F61D" w14:textId="77777777" w:rsidR="00F13941" w:rsidRPr="0019204B" w:rsidRDefault="00F13941" w:rsidP="0019204B">
      <w:pPr>
        <w:spacing w:line="360" w:lineRule="auto"/>
        <w:rPr>
          <w:sz w:val="20"/>
          <w:szCs w:val="20"/>
        </w:rPr>
      </w:pPr>
    </w:p>
    <w:p w14:paraId="608CA9CC" w14:textId="094E62A2" w:rsidR="009A1FD1" w:rsidRPr="0019204B" w:rsidRDefault="00F13941" w:rsidP="0019204B">
      <w:pPr>
        <w:spacing w:line="360" w:lineRule="auto"/>
        <w:rPr>
          <w:sz w:val="20"/>
          <w:szCs w:val="20"/>
        </w:rPr>
      </w:pPr>
      <w:r w:rsidRPr="0019204B">
        <w:rPr>
          <w:sz w:val="20"/>
          <w:szCs w:val="20"/>
        </w:rPr>
        <w:t xml:space="preserve">“It’s absolutely fantastic because now </w:t>
      </w:r>
      <w:r w:rsidR="009A1FD1" w:rsidRPr="0019204B">
        <w:rPr>
          <w:sz w:val="20"/>
          <w:szCs w:val="20"/>
        </w:rPr>
        <w:t>Bittern Books can help get my books into bookshops, not just online,” says Judi. “There’s something about seeing a book you’ve created on a shelf in a shop. It feels like validation.”</w:t>
      </w:r>
    </w:p>
    <w:p w14:paraId="600F4DDA" w14:textId="77777777" w:rsidR="004850FB" w:rsidRPr="0019204B" w:rsidRDefault="004850FB" w:rsidP="0019204B">
      <w:pPr>
        <w:spacing w:line="360" w:lineRule="auto"/>
        <w:rPr>
          <w:sz w:val="20"/>
          <w:szCs w:val="20"/>
        </w:rPr>
      </w:pPr>
    </w:p>
    <w:p w14:paraId="3C735BCB" w14:textId="3F6C6D7B" w:rsidR="007C69E5" w:rsidRDefault="00431261" w:rsidP="0043126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Judi’s</w:t>
      </w:r>
      <w:r w:rsidR="00F53272" w:rsidRPr="0019204B">
        <w:rPr>
          <w:sz w:val="20"/>
          <w:szCs w:val="20"/>
        </w:rPr>
        <w:t xml:space="preserve"> </w:t>
      </w:r>
      <w:r>
        <w:rPr>
          <w:sz w:val="20"/>
          <w:szCs w:val="20"/>
        </w:rPr>
        <w:t>central protagonist</w:t>
      </w:r>
      <w:r w:rsidR="00F53272" w:rsidRPr="0019204B">
        <w:rPr>
          <w:sz w:val="20"/>
          <w:szCs w:val="20"/>
        </w:rPr>
        <w:t xml:space="preserve"> DS Sara Hirst</w:t>
      </w:r>
      <w:r>
        <w:rPr>
          <w:sz w:val="20"/>
          <w:szCs w:val="20"/>
        </w:rPr>
        <w:t xml:space="preserve"> is</w:t>
      </w:r>
      <w:r w:rsidR="00F53272" w:rsidRPr="0019204B">
        <w:rPr>
          <w:sz w:val="20"/>
          <w:szCs w:val="20"/>
        </w:rPr>
        <w:t xml:space="preserve"> </w:t>
      </w:r>
      <w:r w:rsidR="00752F12">
        <w:rPr>
          <w:sz w:val="20"/>
          <w:szCs w:val="20"/>
        </w:rPr>
        <w:t>a</w:t>
      </w:r>
      <w:r w:rsidR="00F53272" w:rsidRPr="0019204B">
        <w:rPr>
          <w:sz w:val="20"/>
          <w:szCs w:val="20"/>
        </w:rPr>
        <w:t xml:space="preserve"> </w:t>
      </w:r>
      <w:r w:rsidR="00752F12">
        <w:rPr>
          <w:sz w:val="20"/>
          <w:szCs w:val="20"/>
        </w:rPr>
        <w:t>police officer</w:t>
      </w:r>
      <w:r w:rsidR="00E732C1">
        <w:rPr>
          <w:sz w:val="20"/>
          <w:szCs w:val="20"/>
        </w:rPr>
        <w:t xml:space="preserve"> in her </w:t>
      </w:r>
      <w:r w:rsidR="00A0688F">
        <w:rPr>
          <w:sz w:val="20"/>
          <w:szCs w:val="20"/>
        </w:rPr>
        <w:t>mid-thirties</w:t>
      </w:r>
      <w:r w:rsidR="00F53272" w:rsidRPr="0019204B">
        <w:rPr>
          <w:sz w:val="20"/>
          <w:szCs w:val="20"/>
        </w:rPr>
        <w:t xml:space="preserve"> who leaves behind a successful career </w:t>
      </w:r>
      <w:r w:rsidR="00E732C1">
        <w:rPr>
          <w:sz w:val="20"/>
          <w:szCs w:val="20"/>
        </w:rPr>
        <w:t>in</w:t>
      </w:r>
      <w:r w:rsidR="00E732C1" w:rsidRPr="0019204B">
        <w:rPr>
          <w:sz w:val="20"/>
          <w:szCs w:val="20"/>
        </w:rPr>
        <w:t xml:space="preserve"> </w:t>
      </w:r>
      <w:r w:rsidR="00F53272" w:rsidRPr="0019204B">
        <w:rPr>
          <w:sz w:val="20"/>
          <w:szCs w:val="20"/>
        </w:rPr>
        <w:t xml:space="preserve">the London Met to join Norfolk Police’s Serious Crimes Unit. </w:t>
      </w:r>
    </w:p>
    <w:p w14:paraId="0EF83093" w14:textId="42923137" w:rsidR="00431261" w:rsidRPr="0019204B" w:rsidRDefault="00E732C1" w:rsidP="0043126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Judi’s</w:t>
      </w:r>
      <w:r w:rsidR="00431261" w:rsidRPr="0019204B">
        <w:rPr>
          <w:sz w:val="20"/>
          <w:szCs w:val="20"/>
        </w:rPr>
        <w:t xml:space="preserve"> novels have been praised for their sense of place. It was this element within her initial </w:t>
      </w:r>
      <w:r w:rsidR="005735FE">
        <w:rPr>
          <w:sz w:val="20"/>
          <w:szCs w:val="20"/>
        </w:rPr>
        <w:t>Sara Hirst</w:t>
      </w:r>
      <w:r w:rsidR="00431261" w:rsidRPr="0019204B">
        <w:rPr>
          <w:sz w:val="20"/>
          <w:szCs w:val="20"/>
        </w:rPr>
        <w:t xml:space="preserve"> </w:t>
      </w:r>
      <w:r>
        <w:rPr>
          <w:sz w:val="20"/>
          <w:szCs w:val="20"/>
        </w:rPr>
        <w:t>story</w:t>
      </w:r>
      <w:r w:rsidRPr="0019204B">
        <w:rPr>
          <w:sz w:val="20"/>
          <w:szCs w:val="20"/>
        </w:rPr>
        <w:t xml:space="preserve"> </w:t>
      </w:r>
      <w:r w:rsidR="00431261" w:rsidRPr="0019204B">
        <w:rPr>
          <w:sz w:val="20"/>
          <w:szCs w:val="20"/>
        </w:rPr>
        <w:t>that led it to be shortlisted for the UEA’s annual writing prize.</w:t>
      </w:r>
    </w:p>
    <w:p w14:paraId="626C1D8A" w14:textId="77777777" w:rsidR="00431261" w:rsidRPr="0019204B" w:rsidRDefault="00431261" w:rsidP="00431261">
      <w:pPr>
        <w:spacing w:line="360" w:lineRule="auto"/>
        <w:rPr>
          <w:sz w:val="20"/>
          <w:szCs w:val="20"/>
        </w:rPr>
      </w:pPr>
    </w:p>
    <w:p w14:paraId="68B6226E" w14:textId="77777777" w:rsidR="00431261" w:rsidRPr="0019204B" w:rsidRDefault="00431261" w:rsidP="00431261">
      <w:pPr>
        <w:spacing w:line="360" w:lineRule="auto"/>
        <w:rPr>
          <w:sz w:val="20"/>
          <w:szCs w:val="20"/>
        </w:rPr>
      </w:pPr>
      <w:r w:rsidRPr="0019204B">
        <w:rPr>
          <w:sz w:val="20"/>
          <w:szCs w:val="20"/>
        </w:rPr>
        <w:t>“To me Norfolk is another character in my books,” says Judi.</w:t>
      </w:r>
    </w:p>
    <w:p w14:paraId="2E6BFB55" w14:textId="77777777" w:rsidR="00F221CB" w:rsidRPr="0019204B" w:rsidRDefault="00F221CB" w:rsidP="0019204B">
      <w:pPr>
        <w:spacing w:line="360" w:lineRule="auto"/>
        <w:rPr>
          <w:sz w:val="20"/>
          <w:szCs w:val="20"/>
        </w:rPr>
      </w:pPr>
    </w:p>
    <w:p w14:paraId="65E1E7D1" w14:textId="7DF93886" w:rsidR="008F41E5" w:rsidRPr="0019204B" w:rsidRDefault="00F221CB" w:rsidP="0019204B">
      <w:pPr>
        <w:spacing w:line="360" w:lineRule="auto"/>
        <w:rPr>
          <w:sz w:val="20"/>
          <w:szCs w:val="20"/>
        </w:rPr>
      </w:pPr>
      <w:r w:rsidRPr="0019204B">
        <w:rPr>
          <w:sz w:val="20"/>
          <w:szCs w:val="20"/>
        </w:rPr>
        <w:lastRenderedPageBreak/>
        <w:t>Judi</w:t>
      </w:r>
      <w:r w:rsidR="009A1FD1" w:rsidRPr="0019204B">
        <w:rPr>
          <w:sz w:val="20"/>
          <w:szCs w:val="20"/>
        </w:rPr>
        <w:t>’s</w:t>
      </w:r>
      <w:r w:rsidRPr="0019204B">
        <w:rPr>
          <w:sz w:val="20"/>
          <w:szCs w:val="20"/>
        </w:rPr>
        <w:t xml:space="preserve"> </w:t>
      </w:r>
      <w:r w:rsidR="009A1FD1" w:rsidRPr="0019204B">
        <w:rPr>
          <w:sz w:val="20"/>
          <w:szCs w:val="20"/>
        </w:rPr>
        <w:t xml:space="preserve">writing career </w:t>
      </w:r>
      <w:r w:rsidRPr="0019204B">
        <w:rPr>
          <w:sz w:val="20"/>
          <w:szCs w:val="20"/>
        </w:rPr>
        <w:t>began</w:t>
      </w:r>
      <w:r w:rsidR="009A1FD1" w:rsidRPr="0019204B">
        <w:rPr>
          <w:sz w:val="20"/>
          <w:szCs w:val="20"/>
        </w:rPr>
        <w:t xml:space="preserve"> </w:t>
      </w:r>
      <w:r w:rsidRPr="0019204B">
        <w:rPr>
          <w:sz w:val="20"/>
          <w:szCs w:val="20"/>
        </w:rPr>
        <w:t xml:space="preserve">relatively recently. Prior to lockdown she’d spent most of her professional life as a working actor, touring the UK with her husband in various theatre companies. Although born in </w:t>
      </w:r>
      <w:r w:rsidR="009A1FD1" w:rsidRPr="0019204B">
        <w:rPr>
          <w:sz w:val="20"/>
          <w:szCs w:val="20"/>
        </w:rPr>
        <w:t>Yorkshire</w:t>
      </w:r>
      <w:r w:rsidRPr="0019204B">
        <w:rPr>
          <w:sz w:val="20"/>
          <w:szCs w:val="20"/>
        </w:rPr>
        <w:t>, she moved to Norfolk</w:t>
      </w:r>
      <w:r w:rsidR="009A1FD1" w:rsidRPr="0019204B">
        <w:rPr>
          <w:sz w:val="20"/>
          <w:szCs w:val="20"/>
        </w:rPr>
        <w:t xml:space="preserve"> forty years ago</w:t>
      </w:r>
      <w:r w:rsidR="00431261">
        <w:rPr>
          <w:sz w:val="20"/>
          <w:szCs w:val="20"/>
        </w:rPr>
        <w:t>.</w:t>
      </w:r>
      <w:r w:rsidR="0019204B">
        <w:rPr>
          <w:sz w:val="20"/>
          <w:szCs w:val="20"/>
        </w:rPr>
        <w:t xml:space="preserve"> </w:t>
      </w:r>
      <w:r w:rsidR="00431261">
        <w:rPr>
          <w:sz w:val="20"/>
          <w:szCs w:val="20"/>
        </w:rPr>
        <w:t>She has</w:t>
      </w:r>
      <w:r w:rsidR="0019204B">
        <w:rPr>
          <w:sz w:val="20"/>
          <w:szCs w:val="20"/>
        </w:rPr>
        <w:t xml:space="preserve"> since spent much of her time</w:t>
      </w:r>
      <w:r w:rsidRPr="0019204B">
        <w:rPr>
          <w:sz w:val="20"/>
          <w:szCs w:val="20"/>
        </w:rPr>
        <w:t xml:space="preserve"> work</w:t>
      </w:r>
      <w:r w:rsidR="009A1FD1" w:rsidRPr="0019204B">
        <w:rPr>
          <w:sz w:val="20"/>
          <w:szCs w:val="20"/>
        </w:rPr>
        <w:t>ing</w:t>
      </w:r>
      <w:r w:rsidRPr="0019204B">
        <w:rPr>
          <w:sz w:val="20"/>
          <w:szCs w:val="20"/>
        </w:rPr>
        <w:t xml:space="preserve"> </w:t>
      </w:r>
      <w:r w:rsidR="00055BEF" w:rsidRPr="0019204B">
        <w:rPr>
          <w:sz w:val="20"/>
          <w:szCs w:val="20"/>
        </w:rPr>
        <w:t xml:space="preserve">in </w:t>
      </w:r>
      <w:r w:rsidRPr="0019204B">
        <w:rPr>
          <w:sz w:val="20"/>
          <w:szCs w:val="20"/>
        </w:rPr>
        <w:t>and support</w:t>
      </w:r>
      <w:r w:rsidR="009A1FD1" w:rsidRPr="0019204B">
        <w:rPr>
          <w:sz w:val="20"/>
          <w:szCs w:val="20"/>
        </w:rPr>
        <w:t>ing</w:t>
      </w:r>
      <w:r w:rsidRPr="0019204B">
        <w:rPr>
          <w:sz w:val="20"/>
          <w:szCs w:val="20"/>
        </w:rPr>
        <w:t xml:space="preserve"> local theatres</w:t>
      </w:r>
      <w:r w:rsidR="007C69E5">
        <w:rPr>
          <w:sz w:val="20"/>
          <w:szCs w:val="20"/>
        </w:rPr>
        <w:t xml:space="preserve"> -</w:t>
      </w:r>
      <w:r w:rsidRPr="0019204B">
        <w:rPr>
          <w:sz w:val="20"/>
          <w:szCs w:val="20"/>
        </w:rPr>
        <w:t xml:space="preserve"> </w:t>
      </w:r>
      <w:proofErr w:type="gramStart"/>
      <w:r w:rsidR="007C69E5">
        <w:rPr>
          <w:sz w:val="20"/>
          <w:szCs w:val="20"/>
        </w:rPr>
        <w:t>i</w:t>
      </w:r>
      <w:r w:rsidRPr="0019204B">
        <w:rPr>
          <w:sz w:val="20"/>
          <w:szCs w:val="20"/>
        </w:rPr>
        <w:t>n particular,</w:t>
      </w:r>
      <w:proofErr w:type="gramEnd"/>
      <w:r w:rsidRPr="0019204B">
        <w:rPr>
          <w:sz w:val="20"/>
          <w:szCs w:val="20"/>
        </w:rPr>
        <w:t xml:space="preserve"> the Pavillion Theatre on the end of Cromer Pier</w:t>
      </w:r>
      <w:r w:rsidR="00055BEF" w:rsidRPr="0019204B">
        <w:rPr>
          <w:sz w:val="20"/>
          <w:szCs w:val="20"/>
        </w:rPr>
        <w:t>, where she served as technician.</w:t>
      </w:r>
      <w:r w:rsidR="00431261">
        <w:rPr>
          <w:sz w:val="20"/>
          <w:szCs w:val="20"/>
        </w:rPr>
        <w:t xml:space="preserve"> </w:t>
      </w:r>
      <w:r w:rsidR="00055BEF" w:rsidRPr="0019204B">
        <w:rPr>
          <w:sz w:val="20"/>
          <w:szCs w:val="20"/>
        </w:rPr>
        <w:t xml:space="preserve">At the start of the Covid pandemic all touring </w:t>
      </w:r>
      <w:r w:rsidR="0019204B">
        <w:rPr>
          <w:sz w:val="20"/>
          <w:szCs w:val="20"/>
        </w:rPr>
        <w:t>effectively</w:t>
      </w:r>
      <w:r w:rsidR="00055BEF" w:rsidRPr="0019204B">
        <w:rPr>
          <w:sz w:val="20"/>
          <w:szCs w:val="20"/>
        </w:rPr>
        <w:t xml:space="preserve"> </w:t>
      </w:r>
      <w:r w:rsidR="007C69E5">
        <w:rPr>
          <w:sz w:val="20"/>
          <w:szCs w:val="20"/>
        </w:rPr>
        <w:t>stopped</w:t>
      </w:r>
      <w:r w:rsidR="00055BEF" w:rsidRPr="0019204B">
        <w:rPr>
          <w:sz w:val="20"/>
          <w:szCs w:val="20"/>
        </w:rPr>
        <w:t>, and this led to many theatre closures nationwide.</w:t>
      </w:r>
      <w:r w:rsidR="00522A78" w:rsidRPr="0019204B">
        <w:rPr>
          <w:sz w:val="20"/>
          <w:szCs w:val="20"/>
        </w:rPr>
        <w:t xml:space="preserve"> </w:t>
      </w:r>
      <w:r w:rsidR="00055BEF" w:rsidRPr="0019204B">
        <w:rPr>
          <w:sz w:val="20"/>
          <w:szCs w:val="20"/>
        </w:rPr>
        <w:t>“The Pavillion Theatre has a unique status in that, not only is it still open, but it still runs an old-fashioned seaside variety show in the summer</w:t>
      </w:r>
      <w:r w:rsidR="00522A78" w:rsidRPr="0019204B">
        <w:rPr>
          <w:sz w:val="20"/>
          <w:szCs w:val="20"/>
        </w:rPr>
        <w:t>,</w:t>
      </w:r>
      <w:r w:rsidR="00055BEF" w:rsidRPr="0019204B">
        <w:rPr>
          <w:sz w:val="20"/>
          <w:szCs w:val="20"/>
        </w:rPr>
        <w:t>”</w:t>
      </w:r>
      <w:r w:rsidR="00522A78" w:rsidRPr="0019204B">
        <w:rPr>
          <w:sz w:val="20"/>
          <w:szCs w:val="20"/>
        </w:rPr>
        <w:t xml:space="preserve"> says Judi.</w:t>
      </w:r>
    </w:p>
    <w:p w14:paraId="2BA2FF49" w14:textId="77777777" w:rsidR="008F41E5" w:rsidRPr="0019204B" w:rsidRDefault="008F41E5" w:rsidP="0019204B">
      <w:pPr>
        <w:spacing w:line="360" w:lineRule="auto"/>
        <w:rPr>
          <w:sz w:val="20"/>
          <w:szCs w:val="20"/>
        </w:rPr>
      </w:pPr>
    </w:p>
    <w:p w14:paraId="21FFF421" w14:textId="32A0315A" w:rsidR="00055BEF" w:rsidRPr="0019204B" w:rsidRDefault="007C69E5" w:rsidP="001920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L</w:t>
      </w:r>
      <w:r w:rsidR="00522A78" w:rsidRPr="0019204B">
        <w:rPr>
          <w:sz w:val="20"/>
          <w:szCs w:val="20"/>
        </w:rPr>
        <w:t>ockdown</w:t>
      </w:r>
      <w:r w:rsidR="00055BEF" w:rsidRPr="0019204B">
        <w:rPr>
          <w:sz w:val="20"/>
          <w:szCs w:val="20"/>
        </w:rPr>
        <w:t xml:space="preserve"> led Judi</w:t>
      </w:r>
      <w:r w:rsidR="00C118B3">
        <w:rPr>
          <w:sz w:val="20"/>
          <w:szCs w:val="20"/>
        </w:rPr>
        <w:t xml:space="preserve"> to</w:t>
      </w:r>
      <w:r w:rsidR="00055BEF" w:rsidRPr="0019204B">
        <w:rPr>
          <w:sz w:val="20"/>
          <w:szCs w:val="20"/>
        </w:rPr>
        <w:t xml:space="preserve"> retir</w:t>
      </w:r>
      <w:r w:rsidR="0019204B">
        <w:rPr>
          <w:sz w:val="20"/>
          <w:szCs w:val="20"/>
        </w:rPr>
        <w:t>e</w:t>
      </w:r>
      <w:r w:rsidR="00055BEF" w:rsidRPr="0019204B">
        <w:rPr>
          <w:sz w:val="20"/>
          <w:szCs w:val="20"/>
        </w:rPr>
        <w:t xml:space="preserve"> from acting and focus instead on another passion, writing. </w:t>
      </w:r>
      <w:r w:rsidR="00522A78" w:rsidRPr="0019204B">
        <w:rPr>
          <w:sz w:val="20"/>
          <w:szCs w:val="20"/>
        </w:rPr>
        <w:t xml:space="preserve">She was </w:t>
      </w:r>
      <w:r w:rsidR="00055BEF" w:rsidRPr="0019204B">
        <w:rPr>
          <w:sz w:val="20"/>
          <w:szCs w:val="20"/>
        </w:rPr>
        <w:t>accepted on</w:t>
      </w:r>
      <w:r w:rsidR="00B20849" w:rsidRPr="0019204B">
        <w:rPr>
          <w:sz w:val="20"/>
          <w:szCs w:val="20"/>
        </w:rPr>
        <w:t>to</w:t>
      </w:r>
      <w:r w:rsidR="00055BEF" w:rsidRPr="0019204B">
        <w:rPr>
          <w:sz w:val="20"/>
          <w:szCs w:val="20"/>
        </w:rPr>
        <w:t xml:space="preserve"> the University of East Anglia’s prestigious Creative Writing </w:t>
      </w:r>
      <w:proofErr w:type="gramStart"/>
      <w:r>
        <w:rPr>
          <w:sz w:val="20"/>
          <w:szCs w:val="20"/>
        </w:rPr>
        <w:t>masters</w:t>
      </w:r>
      <w:proofErr w:type="gramEnd"/>
      <w:r>
        <w:rPr>
          <w:sz w:val="20"/>
          <w:szCs w:val="20"/>
        </w:rPr>
        <w:t xml:space="preserve"> course</w:t>
      </w:r>
      <w:r w:rsidRPr="0019204B">
        <w:rPr>
          <w:sz w:val="20"/>
          <w:szCs w:val="20"/>
        </w:rPr>
        <w:t xml:space="preserve"> </w:t>
      </w:r>
      <w:r w:rsidR="00522A78" w:rsidRPr="0019204B">
        <w:rPr>
          <w:sz w:val="20"/>
          <w:szCs w:val="20"/>
        </w:rPr>
        <w:t>and</w:t>
      </w:r>
      <w:r w:rsidR="00055BEF" w:rsidRPr="0019204B">
        <w:rPr>
          <w:sz w:val="20"/>
          <w:szCs w:val="20"/>
        </w:rPr>
        <w:t xml:space="preserve"> </w:t>
      </w:r>
      <w:r w:rsidR="00522A78" w:rsidRPr="0019204B">
        <w:rPr>
          <w:sz w:val="20"/>
          <w:szCs w:val="20"/>
        </w:rPr>
        <w:t>h</w:t>
      </w:r>
      <w:r w:rsidR="00055BEF" w:rsidRPr="0019204B">
        <w:rPr>
          <w:sz w:val="20"/>
          <w:szCs w:val="20"/>
        </w:rPr>
        <w:t xml:space="preserve">er thesis </w:t>
      </w:r>
      <w:r w:rsidR="00B20849" w:rsidRPr="0019204B">
        <w:rPr>
          <w:sz w:val="20"/>
          <w:szCs w:val="20"/>
        </w:rPr>
        <w:t>would ultimately be</w:t>
      </w:r>
      <w:r>
        <w:rPr>
          <w:sz w:val="20"/>
          <w:szCs w:val="20"/>
        </w:rPr>
        <w:t>come</w:t>
      </w:r>
      <w:r w:rsidR="00B20849" w:rsidRPr="0019204B">
        <w:rPr>
          <w:sz w:val="20"/>
          <w:szCs w:val="20"/>
        </w:rPr>
        <w:t xml:space="preserve"> the </w:t>
      </w:r>
      <w:r w:rsidR="00055BEF" w:rsidRPr="0019204B">
        <w:rPr>
          <w:sz w:val="20"/>
          <w:szCs w:val="20"/>
        </w:rPr>
        <w:t xml:space="preserve">first Sara </w:t>
      </w:r>
      <w:r w:rsidR="0019204B">
        <w:rPr>
          <w:sz w:val="20"/>
          <w:szCs w:val="20"/>
        </w:rPr>
        <w:t>Hirst</w:t>
      </w:r>
      <w:r w:rsidR="00055BEF" w:rsidRPr="0019204B">
        <w:rPr>
          <w:sz w:val="20"/>
          <w:szCs w:val="20"/>
        </w:rPr>
        <w:t xml:space="preserve"> novel</w:t>
      </w:r>
      <w:r w:rsidR="00C118B3">
        <w:rPr>
          <w:sz w:val="20"/>
          <w:szCs w:val="20"/>
        </w:rPr>
        <w:t xml:space="preserve">, which </w:t>
      </w:r>
      <w:r w:rsidR="00055BEF" w:rsidRPr="0019204B">
        <w:rPr>
          <w:sz w:val="20"/>
          <w:szCs w:val="20"/>
        </w:rPr>
        <w:t>led to her signing</w:t>
      </w:r>
      <w:r>
        <w:rPr>
          <w:sz w:val="20"/>
          <w:szCs w:val="20"/>
        </w:rPr>
        <w:t xml:space="preserve"> a deal</w:t>
      </w:r>
      <w:r w:rsidR="00055BEF" w:rsidRPr="0019204B">
        <w:rPr>
          <w:sz w:val="20"/>
          <w:szCs w:val="20"/>
        </w:rPr>
        <w:t xml:space="preserve"> with Joffe Books  </w:t>
      </w:r>
    </w:p>
    <w:p w14:paraId="3525D846" w14:textId="77777777" w:rsidR="00B20849" w:rsidRPr="0019204B" w:rsidRDefault="00B20849" w:rsidP="0019204B">
      <w:pPr>
        <w:spacing w:line="360" w:lineRule="auto"/>
        <w:rPr>
          <w:sz w:val="20"/>
          <w:szCs w:val="20"/>
        </w:rPr>
      </w:pPr>
    </w:p>
    <w:p w14:paraId="7C3A77CD" w14:textId="3DB0E3EC" w:rsidR="00B20849" w:rsidRPr="0019204B" w:rsidRDefault="00431261" w:rsidP="00D6010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Judi’s</w:t>
      </w:r>
      <w:r w:rsidR="00B20849" w:rsidRPr="0019204B">
        <w:rPr>
          <w:sz w:val="20"/>
          <w:szCs w:val="20"/>
        </w:rPr>
        <w:t xml:space="preserve"> time as a technician at Cromer’s Pavillion Theatre has also inspired her work. When mixing the </w:t>
      </w:r>
      <w:r w:rsidR="00752F12">
        <w:rPr>
          <w:sz w:val="20"/>
          <w:szCs w:val="20"/>
        </w:rPr>
        <w:t xml:space="preserve">sound </w:t>
      </w:r>
      <w:r w:rsidR="00B20849" w:rsidRPr="0019204B">
        <w:rPr>
          <w:sz w:val="20"/>
          <w:szCs w:val="20"/>
        </w:rPr>
        <w:t>during performances she would occasionally overhear</w:t>
      </w:r>
      <w:r w:rsidR="007C69E5">
        <w:rPr>
          <w:sz w:val="20"/>
          <w:szCs w:val="20"/>
        </w:rPr>
        <w:t xml:space="preserve"> unexpected conversations</w:t>
      </w:r>
      <w:r w:rsidR="00B20849" w:rsidRPr="0019204B">
        <w:rPr>
          <w:sz w:val="20"/>
          <w:szCs w:val="20"/>
        </w:rPr>
        <w:t xml:space="preserve"> in her headphones</w:t>
      </w:r>
      <w:r w:rsidR="00D6010C">
        <w:rPr>
          <w:sz w:val="20"/>
          <w:szCs w:val="20"/>
        </w:rPr>
        <w:t xml:space="preserve">.  That led to an idea </w:t>
      </w:r>
      <w:r w:rsidR="00B20849" w:rsidRPr="0019204B">
        <w:rPr>
          <w:sz w:val="20"/>
          <w:szCs w:val="20"/>
        </w:rPr>
        <w:t xml:space="preserve">which became the basis of </w:t>
      </w:r>
      <w:r w:rsidR="00D6010C">
        <w:rPr>
          <w:sz w:val="20"/>
          <w:szCs w:val="20"/>
        </w:rPr>
        <w:t xml:space="preserve">her third Sara Hirst novel, </w:t>
      </w:r>
      <w:r w:rsidR="00522A78" w:rsidRPr="0019204B">
        <w:rPr>
          <w:sz w:val="20"/>
          <w:szCs w:val="20"/>
        </w:rPr>
        <w:t>‘A Brutal Season’</w:t>
      </w:r>
      <w:r w:rsidR="007C69E5">
        <w:rPr>
          <w:sz w:val="20"/>
          <w:szCs w:val="20"/>
        </w:rPr>
        <w:t>.</w:t>
      </w:r>
      <w:r w:rsidR="00A0688F">
        <w:rPr>
          <w:sz w:val="20"/>
          <w:szCs w:val="20"/>
        </w:rPr>
        <w:t xml:space="preserve"> </w:t>
      </w:r>
      <w:r w:rsidR="007C69E5">
        <w:rPr>
          <w:sz w:val="20"/>
          <w:szCs w:val="20"/>
        </w:rPr>
        <w:t>“</w:t>
      </w:r>
      <w:r w:rsidR="00752F12">
        <w:rPr>
          <w:sz w:val="20"/>
          <w:szCs w:val="20"/>
        </w:rPr>
        <w:t>O</w:t>
      </w:r>
      <w:r w:rsidR="00B20849" w:rsidRPr="0019204B">
        <w:rPr>
          <w:sz w:val="20"/>
          <w:szCs w:val="20"/>
        </w:rPr>
        <w:t>ne of the characters working as a theatre technician overhears a cast member confess to potentially committing a murder</w:t>
      </w:r>
      <w:r w:rsidR="00D6010C">
        <w:rPr>
          <w:sz w:val="20"/>
          <w:szCs w:val="20"/>
        </w:rPr>
        <w:t>…</w:t>
      </w:r>
      <w:r w:rsidR="00B20849" w:rsidRPr="0019204B">
        <w:rPr>
          <w:sz w:val="20"/>
          <w:szCs w:val="20"/>
        </w:rPr>
        <w:t>”</w:t>
      </w:r>
      <w:r w:rsidR="00D6010C">
        <w:rPr>
          <w:sz w:val="20"/>
          <w:szCs w:val="20"/>
        </w:rPr>
        <w:t xml:space="preserve"> she says.</w:t>
      </w:r>
    </w:p>
    <w:p w14:paraId="6EA63449" w14:textId="77777777" w:rsidR="00F221CB" w:rsidRPr="0019204B" w:rsidRDefault="00F221CB" w:rsidP="0019204B">
      <w:pPr>
        <w:spacing w:line="360" w:lineRule="auto"/>
        <w:rPr>
          <w:sz w:val="20"/>
          <w:szCs w:val="20"/>
        </w:rPr>
      </w:pPr>
    </w:p>
    <w:p w14:paraId="1776D587" w14:textId="0F15F291" w:rsidR="00F53272" w:rsidRDefault="00F53272" w:rsidP="0019204B">
      <w:pPr>
        <w:spacing w:line="360" w:lineRule="auto"/>
        <w:rPr>
          <w:sz w:val="20"/>
          <w:szCs w:val="20"/>
        </w:rPr>
      </w:pPr>
      <w:r w:rsidRPr="0019204B">
        <w:rPr>
          <w:sz w:val="20"/>
          <w:szCs w:val="20"/>
        </w:rPr>
        <w:t>For Steve</w:t>
      </w:r>
      <w:ins w:id="0" w:author="Steve Haines" w:date="2025-07-22T18:39:00Z" w16du:dateUtc="2025-07-22T17:39:00Z">
        <w:r w:rsidR="00C25D7E">
          <w:rPr>
            <w:sz w:val="20"/>
            <w:szCs w:val="20"/>
          </w:rPr>
          <w:t>,</w:t>
        </w:r>
      </w:ins>
      <w:r w:rsidRPr="0019204B">
        <w:rPr>
          <w:sz w:val="20"/>
          <w:szCs w:val="20"/>
        </w:rPr>
        <w:t xml:space="preserve"> working with Judi provides another opportunity to support local talent, making her work available in places likely to bring her a new audience.</w:t>
      </w:r>
      <w:r w:rsidR="00D6010C">
        <w:rPr>
          <w:sz w:val="20"/>
          <w:szCs w:val="20"/>
        </w:rPr>
        <w:t xml:space="preserve">  </w:t>
      </w:r>
      <w:r w:rsidR="00B56E28">
        <w:rPr>
          <w:sz w:val="20"/>
          <w:szCs w:val="20"/>
        </w:rPr>
        <w:t>“We now have Judi’s books in stores all around Norfolk, including Waterstones and City Bookshop</w:t>
      </w:r>
      <w:r w:rsidR="007C69E5">
        <w:rPr>
          <w:sz w:val="20"/>
          <w:szCs w:val="20"/>
        </w:rPr>
        <w:t xml:space="preserve"> in Norwich</w:t>
      </w:r>
      <w:r w:rsidR="00B56E28">
        <w:rPr>
          <w:sz w:val="20"/>
          <w:szCs w:val="20"/>
        </w:rPr>
        <w:t>, as well as many other</w:t>
      </w:r>
      <w:r w:rsidR="007C69E5">
        <w:rPr>
          <w:sz w:val="20"/>
          <w:szCs w:val="20"/>
        </w:rPr>
        <w:t>s around the county</w:t>
      </w:r>
      <w:r w:rsidR="00B56E28">
        <w:rPr>
          <w:sz w:val="20"/>
          <w:szCs w:val="20"/>
        </w:rPr>
        <w:t xml:space="preserve">,” </w:t>
      </w:r>
      <w:r w:rsidR="00D6010C">
        <w:rPr>
          <w:sz w:val="20"/>
          <w:szCs w:val="20"/>
        </w:rPr>
        <w:t xml:space="preserve">he </w:t>
      </w:r>
      <w:r w:rsidR="00B56E28">
        <w:rPr>
          <w:sz w:val="20"/>
          <w:szCs w:val="20"/>
        </w:rPr>
        <w:t>says. “</w:t>
      </w:r>
      <w:r w:rsidR="00B56E28" w:rsidRPr="0019204B">
        <w:rPr>
          <w:sz w:val="20"/>
          <w:szCs w:val="20"/>
        </w:rPr>
        <w:t>Early sales are looking good and we’re already getting a lot of interest.”</w:t>
      </w:r>
    </w:p>
    <w:p w14:paraId="68346495" w14:textId="77777777" w:rsidR="00752F12" w:rsidRDefault="00752F12" w:rsidP="0019204B">
      <w:pPr>
        <w:spacing w:line="360" w:lineRule="auto"/>
        <w:rPr>
          <w:sz w:val="20"/>
          <w:szCs w:val="20"/>
        </w:rPr>
      </w:pPr>
    </w:p>
    <w:p w14:paraId="51A78BE5" w14:textId="77777777" w:rsidR="00F53272" w:rsidRPr="0019204B" w:rsidRDefault="00F53272" w:rsidP="0019204B">
      <w:pPr>
        <w:spacing w:line="360" w:lineRule="auto"/>
        <w:rPr>
          <w:sz w:val="20"/>
          <w:szCs w:val="20"/>
        </w:rPr>
      </w:pPr>
    </w:p>
    <w:p w14:paraId="25ECC441" w14:textId="77777777" w:rsidR="00F53272" w:rsidRPr="0019204B" w:rsidRDefault="00F53272" w:rsidP="0019204B">
      <w:pPr>
        <w:spacing w:line="360" w:lineRule="auto"/>
        <w:textAlignment w:val="baseline"/>
        <w:rPr>
          <w:rFonts w:cs="Segoe UI"/>
          <w:color w:val="424242"/>
          <w:sz w:val="20"/>
          <w:szCs w:val="20"/>
          <w:lang w:eastAsia="en-GB"/>
        </w:rPr>
      </w:pPr>
      <w:r w:rsidRPr="0019204B">
        <w:rPr>
          <w:rFonts w:cs="Arial"/>
          <w:sz w:val="20"/>
          <w:szCs w:val="20"/>
        </w:rPr>
        <w:t xml:space="preserve">Bittern Books specialises in East Anglian books and maps, both as a wholesale business, distributing to retail outlets throughout East Anglia, </w:t>
      </w:r>
      <w:proofErr w:type="gramStart"/>
      <w:r w:rsidRPr="0019204B">
        <w:rPr>
          <w:rFonts w:cs="Arial"/>
          <w:sz w:val="20"/>
          <w:szCs w:val="20"/>
        </w:rPr>
        <w:t>and also</w:t>
      </w:r>
      <w:proofErr w:type="gramEnd"/>
      <w:r w:rsidRPr="0019204B">
        <w:rPr>
          <w:rFonts w:cs="Arial"/>
          <w:sz w:val="20"/>
          <w:szCs w:val="20"/>
        </w:rPr>
        <w:t xml:space="preserve"> selling direct through our website. For further details, call Bittern Books on </w:t>
      </w:r>
      <w:hyperlink r:id="rId4" w:history="1">
        <w:r w:rsidRPr="0019204B">
          <w:rPr>
            <w:rStyle w:val="jet-listing-dynamic-linklabel"/>
            <w:rFonts w:cs="Arial"/>
            <w:color w:val="0000FF"/>
            <w:sz w:val="20"/>
            <w:szCs w:val="20"/>
          </w:rPr>
          <w:t>01603 739635</w:t>
        </w:r>
      </w:hyperlink>
      <w:r w:rsidRPr="0019204B">
        <w:rPr>
          <w:rFonts w:cs="Arial"/>
          <w:sz w:val="20"/>
          <w:szCs w:val="20"/>
        </w:rPr>
        <w:t xml:space="preserve">, visit </w:t>
      </w:r>
      <w:hyperlink r:id="rId5" w:history="1">
        <w:r w:rsidRPr="0019204B">
          <w:rPr>
            <w:rStyle w:val="Hyperlink"/>
            <w:rFonts w:cs="Arial"/>
            <w:sz w:val="20"/>
            <w:szCs w:val="20"/>
          </w:rPr>
          <w:t>https://bitternbooks.co.uk</w:t>
        </w:r>
      </w:hyperlink>
      <w:r w:rsidRPr="0019204B">
        <w:rPr>
          <w:rFonts w:cs="Arial"/>
          <w:sz w:val="20"/>
          <w:szCs w:val="20"/>
        </w:rPr>
        <w:t xml:space="preserve"> or email </w:t>
      </w:r>
      <w:hyperlink r:id="rId6" w:history="1">
        <w:r w:rsidRPr="0019204B">
          <w:rPr>
            <w:rStyle w:val="Hyperlink"/>
            <w:rFonts w:cs="Arial"/>
            <w:sz w:val="20"/>
            <w:szCs w:val="20"/>
            <w:lang w:eastAsia="en-GB"/>
          </w:rPr>
          <w:t>steve@bitternbooks.co.uk</w:t>
        </w:r>
      </w:hyperlink>
      <w:r w:rsidRPr="0019204B">
        <w:rPr>
          <w:rFonts w:cs="Segoe UI"/>
          <w:color w:val="424242"/>
          <w:sz w:val="20"/>
          <w:szCs w:val="20"/>
          <w:lang w:eastAsia="en-GB"/>
        </w:rPr>
        <w:t xml:space="preserve"> </w:t>
      </w:r>
      <w:r w:rsidRPr="0019204B">
        <w:rPr>
          <w:rFonts w:cs="Arial"/>
          <w:sz w:val="20"/>
          <w:szCs w:val="20"/>
        </w:rPr>
        <w:t>.</w:t>
      </w:r>
    </w:p>
    <w:p w14:paraId="0731C5B0" w14:textId="77777777" w:rsidR="00F53272" w:rsidRPr="0019204B" w:rsidRDefault="00F53272" w:rsidP="0019204B">
      <w:pPr>
        <w:spacing w:line="360" w:lineRule="auto"/>
        <w:ind w:right="-421"/>
        <w:rPr>
          <w:rFonts w:cs="Arial"/>
          <w:sz w:val="20"/>
          <w:szCs w:val="20"/>
        </w:rPr>
      </w:pPr>
    </w:p>
    <w:p w14:paraId="1B79AA69" w14:textId="77777777" w:rsidR="00F53272" w:rsidRPr="0019204B" w:rsidRDefault="00F53272" w:rsidP="0019204B">
      <w:pPr>
        <w:pBdr>
          <w:bottom w:val="single" w:sz="4" w:space="1" w:color="auto"/>
        </w:pBdr>
        <w:spacing w:line="360" w:lineRule="auto"/>
        <w:jc w:val="right"/>
        <w:rPr>
          <w:rFonts w:cs="Arial"/>
          <w:sz w:val="20"/>
          <w:szCs w:val="20"/>
        </w:rPr>
      </w:pPr>
      <w:r w:rsidRPr="0019204B">
        <w:rPr>
          <w:rFonts w:cs="Arial"/>
          <w:b/>
          <w:bCs/>
          <w:sz w:val="20"/>
          <w:szCs w:val="20"/>
        </w:rPr>
        <w:t>Copy ends</w:t>
      </w:r>
    </w:p>
    <w:p w14:paraId="258B3DD6" w14:textId="77777777" w:rsidR="00F53272" w:rsidRPr="0019204B" w:rsidRDefault="000C08D3" w:rsidP="0019204B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pict w14:anchorId="7305DE13">
          <v:rect id="_x0000_i1025" alt="" style="width:412.5pt;height:.05pt;mso-width-percent:0;mso-height-percent:0;mso-width-percent:0;mso-height-percent:0" o:hrpct="914" o:hralign="center" o:hrstd="t" o:hrnoshade="t" o:hr="t" fillcolor="black" stroked="f"/>
        </w:pict>
      </w:r>
    </w:p>
    <w:p w14:paraId="69CFFD5A" w14:textId="704DF6F7" w:rsidR="00F53272" w:rsidRPr="0019204B" w:rsidRDefault="00F53272" w:rsidP="0019204B">
      <w:pPr>
        <w:spacing w:line="360" w:lineRule="auto"/>
        <w:jc w:val="right"/>
        <w:rPr>
          <w:rFonts w:cs="Arial"/>
          <w:sz w:val="20"/>
          <w:szCs w:val="20"/>
        </w:rPr>
      </w:pPr>
      <w:r w:rsidRPr="0019204B">
        <w:rPr>
          <w:rFonts w:cs="Arial"/>
          <w:spacing w:val="-3"/>
          <w:sz w:val="20"/>
          <w:szCs w:val="20"/>
        </w:rPr>
        <w:fldChar w:fldCharType="begin"/>
      </w:r>
      <w:r w:rsidRPr="0019204B">
        <w:rPr>
          <w:rFonts w:cs="Arial"/>
          <w:spacing w:val="-3"/>
          <w:sz w:val="20"/>
          <w:szCs w:val="20"/>
        </w:rPr>
        <w:instrText xml:space="preserve"> FILENAME   \* MERGEFORMAT </w:instrText>
      </w:r>
      <w:r w:rsidRPr="0019204B">
        <w:rPr>
          <w:rFonts w:cs="Arial"/>
          <w:spacing w:val="-3"/>
          <w:sz w:val="20"/>
          <w:szCs w:val="20"/>
        </w:rPr>
        <w:fldChar w:fldCharType="separate"/>
      </w:r>
      <w:r w:rsidR="00B56E28">
        <w:rPr>
          <w:rFonts w:cs="Arial"/>
          <w:noProof/>
          <w:spacing w:val="-3"/>
          <w:sz w:val="20"/>
          <w:szCs w:val="20"/>
        </w:rPr>
        <w:t>Judi Daykin PR</w:t>
      </w:r>
      <w:r w:rsidRPr="0019204B">
        <w:rPr>
          <w:rFonts w:cs="Arial"/>
          <w:noProof/>
          <w:spacing w:val="-3"/>
          <w:sz w:val="20"/>
          <w:szCs w:val="20"/>
        </w:rPr>
        <w:t>.doc</w:t>
      </w:r>
      <w:r w:rsidRPr="0019204B">
        <w:rPr>
          <w:rFonts w:cs="Arial"/>
          <w:spacing w:val="-3"/>
          <w:sz w:val="20"/>
          <w:szCs w:val="20"/>
        </w:rPr>
        <w:fldChar w:fldCharType="end"/>
      </w:r>
      <w:r w:rsidRPr="0019204B">
        <w:rPr>
          <w:rFonts w:cs="Arial"/>
          <w:spacing w:val="-3"/>
          <w:sz w:val="20"/>
          <w:szCs w:val="20"/>
        </w:rPr>
        <w:t xml:space="preserve"> – </w:t>
      </w:r>
      <w:r w:rsidRPr="0019204B">
        <w:rPr>
          <w:rFonts w:cs="Arial"/>
          <w:spacing w:val="-3"/>
          <w:sz w:val="20"/>
          <w:szCs w:val="20"/>
        </w:rPr>
        <w:fldChar w:fldCharType="begin"/>
      </w:r>
      <w:r w:rsidRPr="0019204B">
        <w:rPr>
          <w:rFonts w:cs="Arial"/>
          <w:spacing w:val="-3"/>
          <w:sz w:val="20"/>
          <w:szCs w:val="20"/>
        </w:rPr>
        <w:instrText xml:space="preserve"> DATE \@ "MMM-yy" \* MERGEFORMAT </w:instrText>
      </w:r>
      <w:r w:rsidRPr="0019204B">
        <w:rPr>
          <w:rFonts w:cs="Arial"/>
          <w:spacing w:val="-3"/>
          <w:sz w:val="20"/>
          <w:szCs w:val="20"/>
        </w:rPr>
        <w:fldChar w:fldCharType="separate"/>
      </w:r>
      <w:r w:rsidR="0025475D">
        <w:rPr>
          <w:rFonts w:cs="Arial"/>
          <w:noProof/>
          <w:spacing w:val="-3"/>
          <w:sz w:val="20"/>
          <w:szCs w:val="20"/>
        </w:rPr>
        <w:t>Jul-25</w:t>
      </w:r>
      <w:r w:rsidRPr="0019204B">
        <w:rPr>
          <w:rFonts w:cs="Arial"/>
          <w:spacing w:val="-3"/>
          <w:sz w:val="20"/>
          <w:szCs w:val="20"/>
        </w:rPr>
        <w:fldChar w:fldCharType="end"/>
      </w:r>
    </w:p>
    <w:p w14:paraId="6B3751E4" w14:textId="77777777" w:rsidR="00F53272" w:rsidRPr="0019204B" w:rsidRDefault="00F53272" w:rsidP="0019204B">
      <w:pPr>
        <w:spacing w:line="360" w:lineRule="auto"/>
        <w:rPr>
          <w:rFonts w:cs="Arial"/>
          <w:b/>
          <w:sz w:val="20"/>
          <w:szCs w:val="20"/>
        </w:rPr>
      </w:pPr>
      <w:r w:rsidRPr="0019204B">
        <w:rPr>
          <w:rFonts w:cs="Arial"/>
          <w:b/>
          <w:sz w:val="20"/>
          <w:szCs w:val="20"/>
        </w:rPr>
        <w:t>Press Enquiries:</w:t>
      </w:r>
    </w:p>
    <w:p w14:paraId="444D7CC2" w14:textId="64364484" w:rsidR="00F53272" w:rsidRPr="0019204B" w:rsidRDefault="00F53272" w:rsidP="0019204B">
      <w:pPr>
        <w:spacing w:line="360" w:lineRule="auto"/>
        <w:rPr>
          <w:rFonts w:cs="Arial"/>
          <w:b/>
          <w:bCs/>
          <w:sz w:val="20"/>
          <w:szCs w:val="20"/>
        </w:rPr>
      </w:pPr>
      <w:r w:rsidRPr="0019204B">
        <w:rPr>
          <w:rFonts w:cs="Arial"/>
          <w:b/>
          <w:bCs/>
          <w:sz w:val="20"/>
          <w:szCs w:val="20"/>
        </w:rPr>
        <w:t>The Publicity Works:</w:t>
      </w:r>
      <w:r w:rsidRPr="0019204B">
        <w:rPr>
          <w:rFonts w:cs="Arial"/>
          <w:bCs/>
          <w:sz w:val="20"/>
          <w:szCs w:val="20"/>
        </w:rPr>
        <w:t xml:space="preserve"> 01263 761000   </w:t>
      </w:r>
    </w:p>
    <w:p w14:paraId="09DB22D4" w14:textId="77777777" w:rsidR="00F53272" w:rsidRPr="0019204B" w:rsidRDefault="00F53272" w:rsidP="0019204B">
      <w:pPr>
        <w:spacing w:line="360" w:lineRule="auto"/>
        <w:rPr>
          <w:rFonts w:cs="Arial"/>
          <w:b/>
          <w:bCs/>
          <w:sz w:val="20"/>
          <w:szCs w:val="20"/>
        </w:rPr>
      </w:pPr>
    </w:p>
    <w:p w14:paraId="36D3D3D7" w14:textId="77777777" w:rsidR="00F53272" w:rsidRPr="0019204B" w:rsidRDefault="00F53272" w:rsidP="0019204B">
      <w:pPr>
        <w:spacing w:line="360" w:lineRule="auto"/>
        <w:rPr>
          <w:rFonts w:cs="Arial"/>
          <w:bCs/>
          <w:sz w:val="20"/>
          <w:szCs w:val="20"/>
        </w:rPr>
      </w:pPr>
      <w:r w:rsidRPr="0019204B">
        <w:rPr>
          <w:rFonts w:cs="Arial"/>
          <w:bCs/>
          <w:sz w:val="20"/>
          <w:szCs w:val="20"/>
        </w:rPr>
        <w:t xml:space="preserve">For more news about Bittern Books visit the </w:t>
      </w:r>
      <w:hyperlink r:id="rId7" w:history="1">
        <w:r w:rsidRPr="0019204B">
          <w:rPr>
            <w:rStyle w:val="Hyperlink"/>
            <w:rFonts w:cs="Arial"/>
            <w:bCs/>
            <w:sz w:val="20"/>
            <w:szCs w:val="20"/>
          </w:rPr>
          <w:t>press office</w:t>
        </w:r>
      </w:hyperlink>
      <w:r w:rsidRPr="0019204B">
        <w:rPr>
          <w:rFonts w:cs="Arial"/>
          <w:bCs/>
          <w:sz w:val="20"/>
          <w:szCs w:val="20"/>
        </w:rPr>
        <w:t xml:space="preserve"> at </w:t>
      </w:r>
      <w:hyperlink r:id="rId8" w:history="1">
        <w:r w:rsidRPr="0019204B">
          <w:rPr>
            <w:rStyle w:val="Hyperlink"/>
            <w:rFonts w:cs="Arial"/>
            <w:bCs/>
            <w:sz w:val="20"/>
            <w:szCs w:val="20"/>
          </w:rPr>
          <w:t>www.publicityworks.biz</w:t>
        </w:r>
      </w:hyperlink>
      <w:r w:rsidRPr="0019204B">
        <w:rPr>
          <w:rFonts w:cs="Arial"/>
          <w:bCs/>
          <w:sz w:val="20"/>
          <w:szCs w:val="20"/>
        </w:rPr>
        <w:t xml:space="preserve"> </w:t>
      </w:r>
    </w:p>
    <w:p w14:paraId="7772BB1D" w14:textId="492E193F" w:rsidR="00F53272" w:rsidRPr="0019204B" w:rsidRDefault="00F53272" w:rsidP="0019204B">
      <w:pPr>
        <w:spacing w:line="360" w:lineRule="auto"/>
        <w:rPr>
          <w:rFonts w:cs="Arial"/>
          <w:sz w:val="20"/>
          <w:szCs w:val="20"/>
        </w:rPr>
      </w:pPr>
      <w:r w:rsidRPr="0019204B">
        <w:rPr>
          <w:rFonts w:cs="Arial"/>
          <w:b/>
          <w:sz w:val="20"/>
          <w:szCs w:val="20"/>
        </w:rPr>
        <w:t xml:space="preserve">Steve Haines at Bittern </w:t>
      </w:r>
      <w:proofErr w:type="gramStart"/>
      <w:r w:rsidRPr="0019204B">
        <w:rPr>
          <w:rFonts w:cs="Arial"/>
          <w:b/>
          <w:sz w:val="20"/>
          <w:szCs w:val="20"/>
        </w:rPr>
        <w:t>Books:</w:t>
      </w:r>
      <w:r w:rsidR="00D6010C" w:rsidRPr="0019204B">
        <w:rPr>
          <w:rFonts w:cs="Arial"/>
          <w:bCs/>
          <w:sz w:val="20"/>
          <w:szCs w:val="20"/>
        </w:rPr>
        <w:t>:</w:t>
      </w:r>
      <w:proofErr w:type="gramEnd"/>
      <w:r w:rsidR="00D6010C" w:rsidRPr="0019204B">
        <w:rPr>
          <w:rFonts w:cs="Arial"/>
          <w:b/>
          <w:bCs/>
          <w:sz w:val="20"/>
          <w:szCs w:val="20"/>
        </w:rPr>
        <w:t xml:space="preserve"> </w:t>
      </w:r>
      <w:hyperlink r:id="rId9" w:history="1">
        <w:r w:rsidR="00D6010C" w:rsidRPr="0019204B">
          <w:rPr>
            <w:rStyle w:val="Hyperlink"/>
            <w:rFonts w:cs="Arial"/>
            <w:b/>
            <w:bCs/>
            <w:sz w:val="20"/>
            <w:szCs w:val="20"/>
          </w:rPr>
          <w:t>steve@bitternbooks.co.uk</w:t>
        </w:r>
      </w:hyperlink>
      <w:r w:rsidR="00D6010C" w:rsidRPr="0019204B">
        <w:rPr>
          <w:rFonts w:cs="Arial"/>
          <w:b/>
          <w:bCs/>
          <w:sz w:val="20"/>
          <w:szCs w:val="20"/>
        </w:rPr>
        <w:t xml:space="preserve"> </w:t>
      </w:r>
      <w:r w:rsidR="00D6010C">
        <w:rPr>
          <w:rFonts w:cs="Arial"/>
          <w:b/>
          <w:bCs/>
          <w:sz w:val="20"/>
          <w:szCs w:val="20"/>
        </w:rPr>
        <w:t xml:space="preserve"> </w:t>
      </w:r>
      <w:r w:rsidRPr="0019204B">
        <w:rPr>
          <w:rFonts w:cs="Arial"/>
          <w:sz w:val="20"/>
          <w:szCs w:val="20"/>
        </w:rPr>
        <w:t>07702</w:t>
      </w:r>
      <w:r w:rsidR="00D6010C">
        <w:rPr>
          <w:rFonts w:cs="Arial"/>
          <w:sz w:val="20"/>
          <w:szCs w:val="20"/>
        </w:rPr>
        <w:t xml:space="preserve"> </w:t>
      </w:r>
      <w:r w:rsidRPr="0019204B">
        <w:rPr>
          <w:rFonts w:cs="Arial"/>
          <w:sz w:val="20"/>
          <w:szCs w:val="20"/>
        </w:rPr>
        <w:t>809557</w:t>
      </w:r>
    </w:p>
    <w:p w14:paraId="078149D7" w14:textId="77777777" w:rsidR="00F53272" w:rsidRPr="0019204B" w:rsidRDefault="00F53272" w:rsidP="0019204B">
      <w:pPr>
        <w:spacing w:line="360" w:lineRule="auto"/>
        <w:rPr>
          <w:rFonts w:cs="Arial"/>
          <w:iCs/>
          <w:sz w:val="20"/>
          <w:szCs w:val="20"/>
        </w:rPr>
      </w:pPr>
      <w:r w:rsidRPr="0019204B">
        <w:rPr>
          <w:rFonts w:cs="Arial"/>
          <w:iCs/>
          <w:sz w:val="20"/>
          <w:szCs w:val="20"/>
        </w:rPr>
        <w:t xml:space="preserve">Follow Bittern Books on </w:t>
      </w:r>
      <w:hyperlink r:id="rId10" w:history="1">
        <w:r w:rsidRPr="0019204B">
          <w:rPr>
            <w:rStyle w:val="Hyperlink"/>
            <w:rFonts w:cs="Arial"/>
            <w:iCs/>
            <w:sz w:val="20"/>
            <w:szCs w:val="20"/>
          </w:rPr>
          <w:t>Facebook</w:t>
        </w:r>
      </w:hyperlink>
      <w:r w:rsidRPr="0019204B">
        <w:rPr>
          <w:rFonts w:cs="Arial"/>
          <w:iCs/>
          <w:sz w:val="20"/>
          <w:szCs w:val="20"/>
        </w:rPr>
        <w:t xml:space="preserve">, </w:t>
      </w:r>
      <w:hyperlink r:id="rId11" w:history="1">
        <w:r w:rsidRPr="0019204B">
          <w:rPr>
            <w:rStyle w:val="Hyperlink"/>
            <w:rFonts w:cs="Arial"/>
            <w:iCs/>
            <w:sz w:val="20"/>
            <w:szCs w:val="20"/>
          </w:rPr>
          <w:t>X</w:t>
        </w:r>
      </w:hyperlink>
      <w:r w:rsidRPr="0019204B">
        <w:rPr>
          <w:rFonts w:cs="Arial"/>
          <w:iCs/>
          <w:sz w:val="20"/>
          <w:szCs w:val="20"/>
        </w:rPr>
        <w:t xml:space="preserve"> and </w:t>
      </w:r>
      <w:hyperlink r:id="rId12" w:history="1">
        <w:r w:rsidRPr="0019204B">
          <w:rPr>
            <w:rStyle w:val="Hyperlink"/>
            <w:rFonts w:cs="Arial"/>
            <w:iCs/>
            <w:sz w:val="20"/>
            <w:szCs w:val="20"/>
          </w:rPr>
          <w:t>Instagram</w:t>
        </w:r>
      </w:hyperlink>
      <w:r w:rsidRPr="0019204B">
        <w:rPr>
          <w:rFonts w:cs="Arial"/>
          <w:iCs/>
          <w:sz w:val="20"/>
          <w:szCs w:val="20"/>
        </w:rPr>
        <w:t xml:space="preserve"> </w:t>
      </w:r>
    </w:p>
    <w:p w14:paraId="05FA6BCA" w14:textId="77777777" w:rsidR="00F53272" w:rsidRPr="0019204B" w:rsidRDefault="00F53272" w:rsidP="0019204B">
      <w:pPr>
        <w:spacing w:line="360" w:lineRule="auto"/>
        <w:rPr>
          <w:rFonts w:cs="Arial"/>
          <w:iCs/>
          <w:sz w:val="20"/>
          <w:szCs w:val="20"/>
        </w:rPr>
      </w:pPr>
    </w:p>
    <w:p w14:paraId="0010F752" w14:textId="77777777" w:rsidR="00F53272" w:rsidRPr="0019204B" w:rsidRDefault="00F53272" w:rsidP="0019204B">
      <w:pPr>
        <w:spacing w:line="360" w:lineRule="auto"/>
        <w:rPr>
          <w:sz w:val="20"/>
          <w:szCs w:val="20"/>
        </w:rPr>
      </w:pPr>
    </w:p>
    <w:p w14:paraId="0A1663ED" w14:textId="7BC7023E" w:rsidR="0019204B" w:rsidRPr="0019204B" w:rsidRDefault="0019204B" w:rsidP="0019204B">
      <w:pPr>
        <w:spacing w:line="360" w:lineRule="auto"/>
        <w:rPr>
          <w:sz w:val="20"/>
          <w:szCs w:val="20"/>
        </w:rPr>
      </w:pPr>
      <w:r w:rsidRPr="0019204B">
        <w:rPr>
          <w:b/>
          <w:bCs/>
          <w:sz w:val="20"/>
          <w:szCs w:val="20"/>
        </w:rPr>
        <w:t>Email Subject Line: Bittern Books strikes distribution deal with popular Norfolk inspired crime writer</w:t>
      </w:r>
    </w:p>
    <w:p w14:paraId="27024971" w14:textId="77777777" w:rsidR="002044A2" w:rsidRPr="0019204B" w:rsidRDefault="002044A2" w:rsidP="0019204B">
      <w:pPr>
        <w:spacing w:line="360" w:lineRule="auto"/>
        <w:rPr>
          <w:sz w:val="20"/>
          <w:szCs w:val="20"/>
        </w:rPr>
      </w:pPr>
    </w:p>
    <w:sectPr w:rsidR="002044A2" w:rsidRPr="001920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eve Haines">
    <w15:presenceInfo w15:providerId="Windows Live" w15:userId="5538d5f1290ede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09"/>
    <w:rsid w:val="00055BEF"/>
    <w:rsid w:val="00074F34"/>
    <w:rsid w:val="00090C11"/>
    <w:rsid w:val="000C08D3"/>
    <w:rsid w:val="00113595"/>
    <w:rsid w:val="0019204B"/>
    <w:rsid w:val="001957C1"/>
    <w:rsid w:val="001B5E20"/>
    <w:rsid w:val="002044A2"/>
    <w:rsid w:val="0025475D"/>
    <w:rsid w:val="00272CF1"/>
    <w:rsid w:val="002B1F4F"/>
    <w:rsid w:val="002D0892"/>
    <w:rsid w:val="00303D09"/>
    <w:rsid w:val="00392F50"/>
    <w:rsid w:val="00422580"/>
    <w:rsid w:val="00431261"/>
    <w:rsid w:val="00437A2C"/>
    <w:rsid w:val="004850FB"/>
    <w:rsid w:val="004B04F5"/>
    <w:rsid w:val="004D6330"/>
    <w:rsid w:val="00522A78"/>
    <w:rsid w:val="005735FE"/>
    <w:rsid w:val="00596111"/>
    <w:rsid w:val="005E14E3"/>
    <w:rsid w:val="0062103A"/>
    <w:rsid w:val="0066513E"/>
    <w:rsid w:val="006A6223"/>
    <w:rsid w:val="006B7581"/>
    <w:rsid w:val="00713096"/>
    <w:rsid w:val="00731BC1"/>
    <w:rsid w:val="00752F12"/>
    <w:rsid w:val="00760527"/>
    <w:rsid w:val="007C69E5"/>
    <w:rsid w:val="007E282E"/>
    <w:rsid w:val="00823D0A"/>
    <w:rsid w:val="00842D39"/>
    <w:rsid w:val="008472C7"/>
    <w:rsid w:val="00853F80"/>
    <w:rsid w:val="008F41E5"/>
    <w:rsid w:val="00966DFB"/>
    <w:rsid w:val="00974E23"/>
    <w:rsid w:val="009A1FD1"/>
    <w:rsid w:val="009C2926"/>
    <w:rsid w:val="00A0688F"/>
    <w:rsid w:val="00A55D4C"/>
    <w:rsid w:val="00B0408D"/>
    <w:rsid w:val="00B20849"/>
    <w:rsid w:val="00B56E28"/>
    <w:rsid w:val="00BC6BAF"/>
    <w:rsid w:val="00C118B3"/>
    <w:rsid w:val="00C25D7E"/>
    <w:rsid w:val="00D6010C"/>
    <w:rsid w:val="00DD69BC"/>
    <w:rsid w:val="00DF1C32"/>
    <w:rsid w:val="00E732C1"/>
    <w:rsid w:val="00ED2641"/>
    <w:rsid w:val="00F13941"/>
    <w:rsid w:val="00F221CB"/>
    <w:rsid w:val="00F53272"/>
    <w:rsid w:val="00FA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83513"/>
  <w15:chartTrackingRefBased/>
  <w15:docId w15:val="{5954D847-7A6F-CE4C-AB3D-A4FB54BA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3D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D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3D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3D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3D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3D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3D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3D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3D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3D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D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3D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3D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3D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3D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3D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3D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3D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3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3D0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3D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3D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3D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3D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3D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3D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3D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3D0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semiHidden/>
    <w:rsid w:val="00F53272"/>
    <w:rPr>
      <w:color w:val="0000FF"/>
      <w:u w:val="single"/>
    </w:rPr>
  </w:style>
  <w:style w:type="character" w:customStyle="1" w:styleId="jet-listing-dynamic-linklabel">
    <w:name w:val="jet-listing-dynamic-link__label"/>
    <w:basedOn w:val="DefaultParagraphFont"/>
    <w:rsid w:val="00F53272"/>
  </w:style>
  <w:style w:type="paragraph" w:styleId="Revision">
    <w:name w:val="Revision"/>
    <w:hidden/>
    <w:uiPriority w:val="99"/>
    <w:semiHidden/>
    <w:rsid w:val="00E732C1"/>
  </w:style>
  <w:style w:type="character" w:styleId="CommentReference">
    <w:name w:val="annotation reference"/>
    <w:basedOn w:val="DefaultParagraphFont"/>
    <w:uiPriority w:val="99"/>
    <w:semiHidden/>
    <w:unhideWhenUsed/>
    <w:rsid w:val="00C118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18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18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8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licityworks.biz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ublicityworks.biz/category/press-office/winterhalter/" TargetMode="External"/><Relationship Id="rId12" Type="http://schemas.openxmlformats.org/officeDocument/2006/relationships/hyperlink" Target="https://www.instagram.com/bitternbooks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eve@bitternbooks.co.uk" TargetMode="External"/><Relationship Id="rId11" Type="http://schemas.openxmlformats.org/officeDocument/2006/relationships/hyperlink" Target="https://twitter.com/bitternbooks" TargetMode="External"/><Relationship Id="rId5" Type="http://schemas.openxmlformats.org/officeDocument/2006/relationships/hyperlink" Target="https://bitternbooks.co.uk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bitternbooksuk" TargetMode="External"/><Relationship Id="rId4" Type="http://schemas.openxmlformats.org/officeDocument/2006/relationships/hyperlink" Target="tel:01603%20739635" TargetMode="External"/><Relationship Id="rId9" Type="http://schemas.openxmlformats.org/officeDocument/2006/relationships/hyperlink" Target="mailto:steve@bitternbooks.co.uk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837</Words>
  <Characters>4800</Characters>
  <Application>Microsoft Office Word</Application>
  <DocSecurity>0</DocSecurity>
  <Lines>94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Callum Morgan</dc:creator>
  <cp:keywords/>
  <dc:description/>
  <cp:lastModifiedBy>Callum Morgan</cp:lastModifiedBy>
  <cp:revision>3</cp:revision>
  <dcterms:created xsi:type="dcterms:W3CDTF">2025-07-29T13:29:00Z</dcterms:created>
  <dcterms:modified xsi:type="dcterms:W3CDTF">2025-07-31T12:33:00Z</dcterms:modified>
</cp:coreProperties>
</file>